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D64F2" w14:textId="77777777" w:rsidR="007D7A58" w:rsidRDefault="007D7A58" w:rsidP="007D7A58">
      <w:pPr>
        <w:spacing w:after="0" w:line="240" w:lineRule="auto"/>
        <w:rPr>
          <w:rFonts w:eastAsia="Times New Roman" w:cs="Times New Roman"/>
          <w:b/>
          <w:sz w:val="20"/>
          <w:szCs w:val="20"/>
        </w:rPr>
      </w:pPr>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15E6B425" w14:textId="77777777" w:rsidR="007D7A58" w:rsidRDefault="007D7A58" w:rsidP="007D7A58">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7D7A58" w:rsidRPr="00B2461A" w14:paraId="6C5A376D" w14:textId="77777777" w:rsidTr="009D3E7B">
        <w:trPr>
          <w:trHeight w:val="2000"/>
          <w:jc w:val="center"/>
        </w:trPr>
        <w:tc>
          <w:tcPr>
            <w:tcW w:w="9747" w:type="dxa"/>
            <w:gridSpan w:val="5"/>
            <w:shd w:val="clear" w:color="auto" w:fill="5F497A" w:themeFill="accent4" w:themeFillShade="BF"/>
            <w:vAlign w:val="center"/>
          </w:tcPr>
          <w:p w14:paraId="09390AA6" w14:textId="77777777" w:rsidR="007D7A58" w:rsidRPr="00F45858" w:rsidRDefault="007D7A58"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7D7A58" w14:paraId="6A5B6CF7" w14:textId="77777777" w:rsidTr="009D3E7B">
        <w:trPr>
          <w:trHeight w:val="330"/>
          <w:jc w:val="center"/>
        </w:trPr>
        <w:tc>
          <w:tcPr>
            <w:tcW w:w="2838" w:type="dxa"/>
            <w:gridSpan w:val="2"/>
          </w:tcPr>
          <w:p w14:paraId="5C0D487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04A2888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7D7A58" w14:paraId="71054C2C" w14:textId="77777777" w:rsidTr="009D3E7B">
        <w:trPr>
          <w:trHeight w:val="291"/>
          <w:jc w:val="center"/>
        </w:trPr>
        <w:tc>
          <w:tcPr>
            <w:tcW w:w="2838" w:type="dxa"/>
            <w:gridSpan w:val="2"/>
          </w:tcPr>
          <w:p w14:paraId="50703119"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7B185F19" w14:textId="77777777" w:rsidR="007D7A58" w:rsidRPr="00F45858" w:rsidRDefault="007D7A58"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7D7A58" w14:paraId="56DE33A0" w14:textId="77777777" w:rsidTr="009D3E7B">
        <w:trPr>
          <w:trHeight w:val="255"/>
          <w:jc w:val="center"/>
        </w:trPr>
        <w:tc>
          <w:tcPr>
            <w:tcW w:w="2838" w:type="dxa"/>
            <w:gridSpan w:val="2"/>
          </w:tcPr>
          <w:p w14:paraId="73482B31"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32ADF6B4" w14:textId="77777777" w:rsidR="007D7A58" w:rsidRPr="00F45858" w:rsidRDefault="007D7A58" w:rsidP="009D3E7B">
            <w:pPr>
              <w:tabs>
                <w:tab w:val="left" w:pos="1695"/>
              </w:tabs>
              <w:rPr>
                <w:rFonts w:ascii="Arial" w:hAnsi="Arial" w:cs="Arial"/>
                <w:sz w:val="19"/>
                <w:szCs w:val="19"/>
              </w:rPr>
            </w:pPr>
          </w:p>
        </w:tc>
      </w:tr>
      <w:tr w:rsidR="007D7A58" w14:paraId="6025503D" w14:textId="77777777" w:rsidTr="009D3E7B">
        <w:trPr>
          <w:trHeight w:val="330"/>
          <w:jc w:val="center"/>
        </w:trPr>
        <w:tc>
          <w:tcPr>
            <w:tcW w:w="2838" w:type="dxa"/>
            <w:gridSpan w:val="2"/>
          </w:tcPr>
          <w:p w14:paraId="256F71F8"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3F73FFB3" w14:textId="77777777" w:rsidR="007D7A58" w:rsidRPr="00F45858" w:rsidRDefault="007D7A58" w:rsidP="009D3E7B">
            <w:pPr>
              <w:tabs>
                <w:tab w:val="left" w:pos="1695"/>
              </w:tabs>
              <w:rPr>
                <w:rFonts w:ascii="Arial" w:hAnsi="Arial" w:cs="Arial"/>
                <w:sz w:val="19"/>
                <w:szCs w:val="19"/>
              </w:rPr>
            </w:pPr>
          </w:p>
        </w:tc>
      </w:tr>
      <w:tr w:rsidR="007D7A58" w14:paraId="29C4CBF4" w14:textId="77777777" w:rsidTr="009D3E7B">
        <w:trPr>
          <w:trHeight w:val="288"/>
          <w:jc w:val="center"/>
        </w:trPr>
        <w:tc>
          <w:tcPr>
            <w:tcW w:w="2838" w:type="dxa"/>
            <w:gridSpan w:val="2"/>
          </w:tcPr>
          <w:p w14:paraId="128428AD"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731939A1" w14:textId="77777777" w:rsidR="007D7A58" w:rsidRPr="00F45858" w:rsidRDefault="007D7A58" w:rsidP="009D3E7B">
            <w:pPr>
              <w:tabs>
                <w:tab w:val="left" w:pos="1695"/>
              </w:tabs>
              <w:rPr>
                <w:rFonts w:ascii="Arial" w:hAnsi="Arial" w:cs="Arial"/>
                <w:sz w:val="19"/>
                <w:szCs w:val="19"/>
              </w:rPr>
            </w:pPr>
          </w:p>
        </w:tc>
      </w:tr>
      <w:tr w:rsidR="007D7A58" w14:paraId="1C605F97" w14:textId="77777777" w:rsidTr="009D3E7B">
        <w:trPr>
          <w:trHeight w:val="285"/>
          <w:jc w:val="center"/>
        </w:trPr>
        <w:tc>
          <w:tcPr>
            <w:tcW w:w="2838" w:type="dxa"/>
            <w:gridSpan w:val="2"/>
          </w:tcPr>
          <w:p w14:paraId="7DD109DB" w14:textId="77777777" w:rsidR="007D7A58" w:rsidRPr="00F45858" w:rsidRDefault="007D7A58"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7741BEE" w14:textId="77777777" w:rsidR="007D7A58" w:rsidRPr="00F45858" w:rsidRDefault="007D7A58" w:rsidP="009D3E7B">
            <w:pPr>
              <w:tabs>
                <w:tab w:val="left" w:pos="1695"/>
              </w:tabs>
              <w:rPr>
                <w:rFonts w:ascii="Arial" w:hAnsi="Arial" w:cs="Arial"/>
                <w:sz w:val="19"/>
                <w:szCs w:val="19"/>
              </w:rPr>
            </w:pPr>
          </w:p>
        </w:tc>
      </w:tr>
      <w:tr w:rsidR="007D7A58" w14:paraId="067D655D" w14:textId="77777777" w:rsidTr="009D3E7B">
        <w:trPr>
          <w:trHeight w:val="252"/>
          <w:jc w:val="center"/>
        </w:trPr>
        <w:tc>
          <w:tcPr>
            <w:tcW w:w="2838" w:type="dxa"/>
            <w:gridSpan w:val="2"/>
          </w:tcPr>
          <w:p w14:paraId="383FED70" w14:textId="77777777" w:rsidR="007D7A58" w:rsidRPr="00F45858" w:rsidRDefault="007D7A58"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784A367" w14:textId="77777777" w:rsidR="007D7A58" w:rsidRPr="00F45858" w:rsidRDefault="007D7A58" w:rsidP="009D3E7B">
            <w:pPr>
              <w:tabs>
                <w:tab w:val="left" w:pos="1701"/>
              </w:tabs>
              <w:rPr>
                <w:rFonts w:ascii="Arial" w:hAnsi="Arial" w:cs="Arial"/>
                <w:sz w:val="19"/>
                <w:szCs w:val="19"/>
              </w:rPr>
            </w:pPr>
          </w:p>
        </w:tc>
      </w:tr>
      <w:tr w:rsidR="007D7A58" w14:paraId="54C12121" w14:textId="77777777" w:rsidTr="009D3E7B">
        <w:trPr>
          <w:jc w:val="center"/>
        </w:trPr>
        <w:tc>
          <w:tcPr>
            <w:tcW w:w="554" w:type="dxa"/>
            <w:shd w:val="clear" w:color="auto" w:fill="B2A1C7" w:themeFill="accent4" w:themeFillTint="99"/>
            <w:vAlign w:val="center"/>
          </w:tcPr>
          <w:p w14:paraId="13A64414"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6C8E7BF2"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3135D419"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79168D2F"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71333690" w14:textId="77777777" w:rsidR="007D7A58" w:rsidRPr="00F45858" w:rsidRDefault="007D7A58"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7D7A58" w14:paraId="17E85636" w14:textId="77777777" w:rsidTr="009D3E7B">
        <w:trPr>
          <w:jc w:val="center"/>
        </w:trPr>
        <w:tc>
          <w:tcPr>
            <w:tcW w:w="554" w:type="dxa"/>
            <w:shd w:val="clear" w:color="auto" w:fill="auto"/>
            <w:vAlign w:val="center"/>
          </w:tcPr>
          <w:p w14:paraId="1020E1B5"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87F93C0"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31541307" w14:textId="77777777" w:rsidR="007D7A58" w:rsidRPr="00F45858" w:rsidRDefault="007D7A58" w:rsidP="009D3E7B">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813072558"/>
            <w:placeholder>
              <w:docPart w:val="62A4B8961AB14ACEA61D1545AB652C20"/>
            </w:placeholder>
            <w:comboBox>
              <w:listItem w:displayText="nie (0)" w:value="nie (0)"/>
              <w:listItem w:displayText="áno (1)" w:value="áno (1)"/>
            </w:comboBox>
          </w:sdtPr>
          <w:sdtEndPr/>
          <w:sdtContent>
            <w:tc>
              <w:tcPr>
                <w:tcW w:w="1485" w:type="dxa"/>
                <w:shd w:val="clear" w:color="auto" w:fill="auto"/>
                <w:vAlign w:val="center"/>
              </w:tcPr>
              <w:p w14:paraId="016ACB10"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78FCDE48" w14:textId="77777777" w:rsidR="007D7A58" w:rsidRPr="00F45858" w:rsidRDefault="007D7A58" w:rsidP="009D3E7B">
            <w:pPr>
              <w:jc w:val="center"/>
              <w:rPr>
                <w:rFonts w:ascii="Arial" w:hAnsi="Arial" w:cs="Arial"/>
                <w:b/>
                <w:sz w:val="19"/>
                <w:szCs w:val="19"/>
              </w:rPr>
            </w:pPr>
          </w:p>
        </w:tc>
      </w:tr>
      <w:tr w:rsidR="007D7A58" w14:paraId="5249835D" w14:textId="77777777" w:rsidTr="009D3E7B">
        <w:trPr>
          <w:jc w:val="center"/>
        </w:trPr>
        <w:tc>
          <w:tcPr>
            <w:tcW w:w="554" w:type="dxa"/>
            <w:shd w:val="clear" w:color="auto" w:fill="auto"/>
            <w:vAlign w:val="center"/>
          </w:tcPr>
          <w:p w14:paraId="474023C4"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02A9015B" w14:textId="77777777" w:rsidR="007D7A58" w:rsidRPr="00F45858" w:rsidRDefault="007D7A58" w:rsidP="009D3E7B">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28A5A9C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316845837"/>
            <w:placeholder>
              <w:docPart w:val="ECAF0CE8DF5E40668EE1701DF1C2E14D"/>
            </w:placeholder>
            <w:comboBox>
              <w:listItem w:displayText="nie (0)" w:value="nie (0)"/>
              <w:listItem w:displayText="áno (1)" w:value="áno (1)"/>
            </w:comboBox>
          </w:sdtPr>
          <w:sdtEndPr/>
          <w:sdtContent>
            <w:tc>
              <w:tcPr>
                <w:tcW w:w="1485" w:type="dxa"/>
                <w:shd w:val="clear" w:color="auto" w:fill="auto"/>
                <w:vAlign w:val="center"/>
              </w:tcPr>
              <w:p w14:paraId="766FB141"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5EFF9A8" w14:textId="77777777" w:rsidR="007D7A58" w:rsidRPr="00F45858" w:rsidRDefault="007D7A58" w:rsidP="009D3E7B">
            <w:pPr>
              <w:jc w:val="center"/>
              <w:rPr>
                <w:rFonts w:ascii="Arial" w:hAnsi="Arial" w:cs="Arial"/>
                <w:b/>
                <w:sz w:val="19"/>
                <w:szCs w:val="19"/>
              </w:rPr>
            </w:pPr>
          </w:p>
        </w:tc>
      </w:tr>
      <w:tr w:rsidR="007D7A58" w14:paraId="0C9B6079" w14:textId="77777777" w:rsidTr="009D3E7B">
        <w:trPr>
          <w:jc w:val="center"/>
        </w:trPr>
        <w:tc>
          <w:tcPr>
            <w:tcW w:w="554" w:type="dxa"/>
            <w:shd w:val="clear" w:color="auto" w:fill="auto"/>
            <w:vAlign w:val="center"/>
          </w:tcPr>
          <w:p w14:paraId="69415EC0" w14:textId="77777777" w:rsidR="007D7A58" w:rsidRPr="00F45858" w:rsidRDefault="007D7A58"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BDCCF09"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30FF333C" w14:textId="77777777" w:rsidR="007D7A58" w:rsidRPr="00F45858" w:rsidRDefault="007D7A58" w:rsidP="009D3E7B">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141613714"/>
            <w:placeholder>
              <w:docPart w:val="B0F30E7E1AB74C71966D023416D59A66"/>
            </w:placeholder>
            <w:comboBox>
              <w:listItem w:displayText="nie (0)" w:value="nie (0)"/>
              <w:listItem w:displayText="áno (1)" w:value="áno (1)"/>
            </w:comboBox>
          </w:sdtPr>
          <w:sdtEndPr/>
          <w:sdtContent>
            <w:tc>
              <w:tcPr>
                <w:tcW w:w="1485" w:type="dxa"/>
                <w:shd w:val="clear" w:color="auto" w:fill="auto"/>
                <w:vAlign w:val="center"/>
              </w:tcPr>
              <w:p w14:paraId="495D49A8" w14:textId="77777777" w:rsidR="007D7A58" w:rsidRPr="00F45858" w:rsidRDefault="007D7A58"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ADF891A" w14:textId="77777777" w:rsidR="007D7A58" w:rsidRPr="00F45858" w:rsidRDefault="007D7A58" w:rsidP="009D3E7B">
            <w:pPr>
              <w:jc w:val="center"/>
              <w:rPr>
                <w:rFonts w:ascii="Arial" w:hAnsi="Arial" w:cs="Arial"/>
                <w:b/>
                <w:sz w:val="19"/>
                <w:szCs w:val="19"/>
              </w:rPr>
            </w:pPr>
          </w:p>
        </w:tc>
      </w:tr>
    </w:tbl>
    <w:p w14:paraId="3FD0B402" w14:textId="77777777" w:rsidR="007D7A58" w:rsidRDefault="007D7A58" w:rsidP="007D7A58"/>
    <w:p w14:paraId="0C91EDCC" w14:textId="77777777" w:rsidR="007D7A58" w:rsidRDefault="007D7A58"/>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CBB228D" w14:textId="77777777" w:rsidTr="00491806">
        <w:trPr>
          <w:jc w:val="center"/>
        </w:trPr>
        <w:tc>
          <w:tcPr>
            <w:tcW w:w="580" w:type="dxa"/>
            <w:shd w:val="clear" w:color="auto" w:fill="B2A1C7" w:themeFill="accent4" w:themeFillTint="99"/>
            <w:vAlign w:val="center"/>
          </w:tcPr>
          <w:p w14:paraId="6D6B17B2" w14:textId="77777777" w:rsidR="00E41960" w:rsidRPr="0059399A" w:rsidRDefault="007411DF" w:rsidP="00491806">
            <w:pPr>
              <w:jc w:val="center"/>
              <w:rPr>
                <w:rFonts w:ascii="Arial" w:hAnsi="Arial" w:cs="Arial"/>
                <w:b/>
                <w:sz w:val="19"/>
                <w:szCs w:val="19"/>
              </w:rPr>
            </w:pPr>
            <w:r w:rsidRPr="007411DF">
              <w:rPr>
                <w:rFonts w:ascii="Arial" w:hAnsi="Arial" w:cs="Arial"/>
                <w:b/>
                <w:sz w:val="19"/>
                <w:szCs w:val="19"/>
              </w:rPr>
              <w:t>P.č.</w:t>
            </w:r>
          </w:p>
        </w:tc>
        <w:tc>
          <w:tcPr>
            <w:tcW w:w="1765" w:type="dxa"/>
            <w:shd w:val="clear" w:color="auto" w:fill="B2A1C7" w:themeFill="accent4" w:themeFillTint="99"/>
            <w:vAlign w:val="center"/>
          </w:tcPr>
          <w:p w14:paraId="4078F94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28" w:type="dxa"/>
            <w:shd w:val="clear" w:color="auto" w:fill="B2A1C7" w:themeFill="accent4" w:themeFillTint="99"/>
            <w:vAlign w:val="center"/>
          </w:tcPr>
          <w:p w14:paraId="7BFF1A89"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021" w:type="dxa"/>
            <w:shd w:val="clear" w:color="auto" w:fill="B2A1C7" w:themeFill="accent4" w:themeFillTint="99"/>
            <w:vAlign w:val="center"/>
          </w:tcPr>
          <w:p w14:paraId="04A9F78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788BB8D"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Maximálne bodové hodnotenie</w:t>
            </w:r>
          </w:p>
        </w:tc>
        <w:tc>
          <w:tcPr>
            <w:tcW w:w="3413" w:type="dxa"/>
            <w:shd w:val="clear" w:color="auto" w:fill="B2A1C7" w:themeFill="accent4" w:themeFillTint="99"/>
            <w:vAlign w:val="center"/>
          </w:tcPr>
          <w:p w14:paraId="238FBFBB"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7D241F67" w14:textId="77777777" w:rsidTr="00491806">
        <w:tblPrEx>
          <w:tblCellMar>
            <w:left w:w="70" w:type="dxa"/>
            <w:right w:w="70" w:type="dxa"/>
          </w:tblCellMar>
          <w:tblLook w:val="0000" w:firstRow="0" w:lastRow="0" w:firstColumn="0" w:lastColumn="0" w:noHBand="0" w:noVBand="0"/>
        </w:tblPrEx>
        <w:trPr>
          <w:trHeight w:val="720"/>
          <w:jc w:val="center"/>
        </w:trPr>
        <w:tc>
          <w:tcPr>
            <w:tcW w:w="580" w:type="dxa"/>
            <w:vAlign w:val="center"/>
          </w:tcPr>
          <w:p w14:paraId="12296F37"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1.4</w:t>
            </w:r>
          </w:p>
        </w:tc>
        <w:tc>
          <w:tcPr>
            <w:tcW w:w="1765" w:type="dxa"/>
            <w:vAlign w:val="center"/>
          </w:tcPr>
          <w:p w14:paraId="5A9C4B59"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28" w:type="dxa"/>
            <w:vAlign w:val="center"/>
          </w:tcPr>
          <w:p w14:paraId="39038247"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56A9BBAD" w14:textId="77777777" w:rsidR="0059399A" w:rsidRPr="0059399A" w:rsidRDefault="0059399A" w:rsidP="00491806">
            <w:pPr>
              <w:jc w:val="center"/>
              <w:rPr>
                <w:rFonts w:ascii="Arial" w:hAnsi="Arial" w:cs="Arial"/>
                <w:sz w:val="19"/>
                <w:szCs w:val="19"/>
              </w:rPr>
            </w:pPr>
          </w:p>
          <w:p w14:paraId="4891CC8A" w14:textId="77777777" w:rsidR="0059399A" w:rsidRPr="0059399A" w:rsidRDefault="00B33954" w:rsidP="00491806">
            <w:pPr>
              <w:jc w:val="center"/>
              <w:rPr>
                <w:rFonts w:ascii="Arial" w:hAnsi="Arial" w:cs="Arial"/>
                <w:sz w:val="19"/>
                <w:szCs w:val="19"/>
              </w:rPr>
            </w:pPr>
            <w:sdt>
              <w:sdtPr>
                <w:rPr>
                  <w:rFonts w:ascii="Arial" w:hAnsi="Arial" w:cs="Arial"/>
                  <w:sz w:val="19"/>
                  <w:szCs w:val="19"/>
                </w:rPr>
                <w:id w:val="-380017282"/>
                <w:placeholder>
                  <w:docPart w:val="07EE7BCE34574679A46A3FA82ED7916A"/>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1C60AB2B"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5</w:t>
            </w:r>
          </w:p>
          <w:p w14:paraId="43934CB7" w14:textId="77777777" w:rsidR="0059399A" w:rsidRPr="0059399A" w:rsidRDefault="0059399A" w:rsidP="00491806">
            <w:pPr>
              <w:jc w:val="center"/>
              <w:rPr>
                <w:rFonts w:ascii="Arial" w:hAnsi="Arial" w:cs="Arial"/>
                <w:sz w:val="19"/>
                <w:szCs w:val="19"/>
              </w:rPr>
            </w:pPr>
          </w:p>
        </w:tc>
        <w:tc>
          <w:tcPr>
            <w:tcW w:w="3413" w:type="dxa"/>
            <w:vAlign w:val="center"/>
          </w:tcPr>
          <w:p w14:paraId="04F2D5E3" w14:textId="77777777" w:rsidR="0059399A" w:rsidRPr="0059399A" w:rsidRDefault="0059399A" w:rsidP="00491806">
            <w:pPr>
              <w:jc w:val="center"/>
              <w:rPr>
                <w:rFonts w:ascii="Arial" w:hAnsi="Arial" w:cs="Arial"/>
                <w:sz w:val="19"/>
                <w:szCs w:val="19"/>
              </w:rPr>
            </w:pPr>
          </w:p>
          <w:p w14:paraId="73040AED" w14:textId="77777777" w:rsidR="0059399A" w:rsidRPr="0059399A" w:rsidRDefault="0059399A" w:rsidP="00491806">
            <w:pPr>
              <w:jc w:val="center"/>
              <w:rPr>
                <w:rFonts w:ascii="Arial" w:hAnsi="Arial" w:cs="Arial"/>
                <w:sz w:val="19"/>
                <w:szCs w:val="19"/>
              </w:rPr>
            </w:pPr>
          </w:p>
        </w:tc>
      </w:tr>
      <w:tr w:rsidR="007411DF" w14:paraId="50D0B559" w14:textId="77777777" w:rsidTr="00491806">
        <w:tblPrEx>
          <w:tblCellMar>
            <w:left w:w="70" w:type="dxa"/>
            <w:right w:w="70" w:type="dxa"/>
          </w:tblCellMar>
          <w:tblLook w:val="0000" w:firstRow="0" w:lastRow="0" w:firstColumn="0" w:lastColumn="0" w:noHBand="0" w:noVBand="0"/>
        </w:tblPrEx>
        <w:trPr>
          <w:trHeight w:val="572"/>
          <w:jc w:val="center"/>
        </w:trPr>
        <w:tc>
          <w:tcPr>
            <w:tcW w:w="580" w:type="dxa"/>
            <w:vAlign w:val="center"/>
          </w:tcPr>
          <w:p w14:paraId="6DD5B59D"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1.5</w:t>
            </w:r>
          </w:p>
        </w:tc>
        <w:tc>
          <w:tcPr>
            <w:tcW w:w="1765" w:type="dxa"/>
            <w:vAlign w:val="center"/>
          </w:tcPr>
          <w:p w14:paraId="3AA54A56"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28" w:type="dxa"/>
            <w:vAlign w:val="center"/>
          </w:tcPr>
          <w:p w14:paraId="72219A48"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E28C295" w14:textId="77777777" w:rsidR="0059399A" w:rsidRPr="0059399A" w:rsidRDefault="0059399A" w:rsidP="00491806">
            <w:pPr>
              <w:jc w:val="center"/>
              <w:rPr>
                <w:rFonts w:ascii="Arial" w:hAnsi="Arial" w:cs="Arial"/>
                <w:sz w:val="19"/>
                <w:szCs w:val="19"/>
              </w:rPr>
            </w:pPr>
          </w:p>
          <w:p w14:paraId="4CBD7C82" w14:textId="77777777" w:rsidR="0059399A" w:rsidRPr="0059399A" w:rsidRDefault="0059399A" w:rsidP="00491806">
            <w:pPr>
              <w:jc w:val="center"/>
              <w:rPr>
                <w:rFonts w:ascii="Arial" w:hAnsi="Arial" w:cs="Arial"/>
                <w:sz w:val="19"/>
                <w:szCs w:val="19"/>
              </w:rPr>
            </w:pPr>
          </w:p>
          <w:p w14:paraId="1C5E71C7" w14:textId="77777777" w:rsidR="0059399A" w:rsidRPr="0059399A" w:rsidRDefault="00B33954" w:rsidP="00491806">
            <w:pPr>
              <w:jc w:val="center"/>
              <w:rPr>
                <w:rFonts w:ascii="Arial" w:hAnsi="Arial" w:cs="Arial"/>
                <w:sz w:val="19"/>
                <w:szCs w:val="19"/>
              </w:rPr>
            </w:pPr>
            <w:sdt>
              <w:sdtPr>
                <w:rPr>
                  <w:rFonts w:ascii="Arial" w:hAnsi="Arial" w:cs="Arial"/>
                  <w:sz w:val="19"/>
                  <w:szCs w:val="19"/>
                </w:rPr>
                <w:id w:val="-556168007"/>
                <w:placeholder>
                  <w:docPart w:val="99B65BB9567F4DFEB5AD25576F87E827"/>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6E3F9E01" w14:textId="77777777" w:rsidR="0059399A" w:rsidRPr="0059399A" w:rsidRDefault="0059399A" w:rsidP="00491806">
            <w:pPr>
              <w:jc w:val="center"/>
              <w:rPr>
                <w:rFonts w:ascii="Arial" w:hAnsi="Arial" w:cs="Arial"/>
                <w:sz w:val="19"/>
                <w:szCs w:val="19"/>
              </w:rPr>
            </w:pPr>
            <w:r>
              <w:rPr>
                <w:rFonts w:ascii="Arial" w:hAnsi="Arial" w:cs="Arial"/>
                <w:sz w:val="19"/>
                <w:szCs w:val="19"/>
              </w:rPr>
              <w:t>5</w:t>
            </w:r>
          </w:p>
          <w:p w14:paraId="199D8DD8" w14:textId="77777777" w:rsidR="0059399A" w:rsidRPr="0059399A" w:rsidRDefault="0059399A" w:rsidP="00491806">
            <w:pPr>
              <w:jc w:val="center"/>
              <w:rPr>
                <w:rFonts w:ascii="Arial" w:hAnsi="Arial" w:cs="Arial"/>
                <w:sz w:val="19"/>
                <w:szCs w:val="19"/>
              </w:rPr>
            </w:pPr>
          </w:p>
          <w:p w14:paraId="4C574626" w14:textId="77777777" w:rsidR="0059399A" w:rsidRPr="0059399A" w:rsidRDefault="0059399A" w:rsidP="00491806">
            <w:pPr>
              <w:jc w:val="center"/>
              <w:rPr>
                <w:rFonts w:ascii="Arial" w:hAnsi="Arial" w:cs="Arial"/>
                <w:sz w:val="19"/>
                <w:szCs w:val="19"/>
              </w:rPr>
            </w:pPr>
          </w:p>
        </w:tc>
        <w:tc>
          <w:tcPr>
            <w:tcW w:w="3413" w:type="dxa"/>
            <w:vAlign w:val="center"/>
          </w:tcPr>
          <w:p w14:paraId="4B2AFFDD" w14:textId="77777777" w:rsidR="0059399A" w:rsidRPr="0059399A" w:rsidRDefault="0059399A" w:rsidP="00491806">
            <w:pPr>
              <w:jc w:val="center"/>
              <w:rPr>
                <w:rFonts w:ascii="Arial" w:hAnsi="Arial" w:cs="Arial"/>
                <w:sz w:val="19"/>
                <w:szCs w:val="19"/>
              </w:rPr>
            </w:pPr>
          </w:p>
          <w:p w14:paraId="4BA695E1" w14:textId="77777777" w:rsidR="0059399A" w:rsidRPr="0059399A" w:rsidRDefault="0059399A" w:rsidP="00491806">
            <w:pPr>
              <w:jc w:val="center"/>
              <w:rPr>
                <w:rFonts w:ascii="Arial" w:hAnsi="Arial" w:cs="Arial"/>
                <w:sz w:val="19"/>
                <w:szCs w:val="19"/>
              </w:rPr>
            </w:pPr>
          </w:p>
        </w:tc>
      </w:tr>
      <w:tr w:rsidR="007411DF" w14:paraId="49FC7CA4" w14:textId="77777777" w:rsidTr="00491806">
        <w:tblPrEx>
          <w:tblCellMar>
            <w:left w:w="70" w:type="dxa"/>
            <w:right w:w="70" w:type="dxa"/>
          </w:tblCellMar>
          <w:tblLook w:val="0000" w:firstRow="0" w:lastRow="0" w:firstColumn="0" w:lastColumn="0" w:noHBand="0" w:noVBand="0"/>
        </w:tblPrEx>
        <w:trPr>
          <w:trHeight w:val="650"/>
          <w:jc w:val="center"/>
        </w:trPr>
        <w:tc>
          <w:tcPr>
            <w:tcW w:w="580" w:type="dxa"/>
            <w:vAlign w:val="center"/>
          </w:tcPr>
          <w:p w14:paraId="71CA04A6" w14:textId="77777777" w:rsidR="0059399A" w:rsidRPr="0059399A" w:rsidRDefault="0059399A" w:rsidP="00491806">
            <w:pPr>
              <w:spacing w:after="200" w:line="276" w:lineRule="auto"/>
              <w:jc w:val="center"/>
              <w:rPr>
                <w:rFonts w:ascii="Arial" w:hAnsi="Arial" w:cs="Arial"/>
                <w:sz w:val="19"/>
                <w:szCs w:val="19"/>
              </w:rPr>
            </w:pPr>
            <w:r>
              <w:rPr>
                <w:rFonts w:ascii="Arial" w:hAnsi="Arial" w:cs="Arial"/>
                <w:sz w:val="19"/>
                <w:szCs w:val="19"/>
              </w:rPr>
              <w:t>1.6</w:t>
            </w:r>
          </w:p>
        </w:tc>
        <w:tc>
          <w:tcPr>
            <w:tcW w:w="1765" w:type="dxa"/>
            <w:vAlign w:val="center"/>
          </w:tcPr>
          <w:p w14:paraId="6E215507"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28" w:type="dxa"/>
            <w:vAlign w:val="center"/>
          </w:tcPr>
          <w:p w14:paraId="0FC7F025"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4548600" w14:textId="77777777" w:rsidR="0059399A" w:rsidRPr="0059399A" w:rsidRDefault="00B33954" w:rsidP="00491806">
            <w:pPr>
              <w:jc w:val="center"/>
              <w:rPr>
                <w:rFonts w:ascii="Arial" w:hAnsi="Arial" w:cs="Arial"/>
                <w:sz w:val="19"/>
                <w:szCs w:val="19"/>
              </w:rPr>
            </w:pPr>
            <w:sdt>
              <w:sdtPr>
                <w:rPr>
                  <w:rFonts w:ascii="Arial" w:hAnsi="Arial" w:cs="Arial"/>
                  <w:sz w:val="19"/>
                  <w:szCs w:val="19"/>
                </w:rPr>
                <w:id w:val="-339235952"/>
                <w:placeholder>
                  <w:docPart w:val="30C31F68BA8E4199BD02DFD9BE268BCD"/>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39A55736"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170F88B6" w14:textId="77777777" w:rsidR="0059399A" w:rsidRPr="0059399A" w:rsidRDefault="0059399A" w:rsidP="00491806">
            <w:pPr>
              <w:jc w:val="center"/>
              <w:rPr>
                <w:rFonts w:ascii="Arial" w:hAnsi="Arial" w:cs="Arial"/>
                <w:sz w:val="19"/>
                <w:szCs w:val="19"/>
              </w:rPr>
            </w:pPr>
          </w:p>
        </w:tc>
      </w:tr>
      <w:tr w:rsidR="007411DF" w14:paraId="29C0F7D9" w14:textId="77777777" w:rsidTr="00491806">
        <w:tblPrEx>
          <w:tblCellMar>
            <w:left w:w="70" w:type="dxa"/>
            <w:right w:w="70" w:type="dxa"/>
          </w:tblCellMar>
          <w:tblLook w:val="0000" w:firstRow="0" w:lastRow="0" w:firstColumn="0" w:lastColumn="0" w:noHBand="0" w:noVBand="0"/>
        </w:tblPrEx>
        <w:trPr>
          <w:trHeight w:val="635"/>
          <w:jc w:val="center"/>
        </w:trPr>
        <w:tc>
          <w:tcPr>
            <w:tcW w:w="580" w:type="dxa"/>
            <w:vAlign w:val="center"/>
          </w:tcPr>
          <w:p w14:paraId="76468733" w14:textId="77777777" w:rsidR="0059399A" w:rsidRPr="0059399A" w:rsidRDefault="00EC3E39" w:rsidP="00491806">
            <w:pPr>
              <w:spacing w:after="200" w:line="276" w:lineRule="auto"/>
              <w:jc w:val="center"/>
              <w:rPr>
                <w:rFonts w:ascii="Arial" w:hAnsi="Arial" w:cs="Arial"/>
                <w:sz w:val="19"/>
                <w:szCs w:val="19"/>
              </w:rPr>
            </w:pPr>
            <w:r>
              <w:rPr>
                <w:rFonts w:ascii="Arial" w:hAnsi="Arial" w:cs="Arial"/>
                <w:sz w:val="19"/>
                <w:szCs w:val="19"/>
              </w:rPr>
              <w:t>1.7</w:t>
            </w:r>
          </w:p>
          <w:p w14:paraId="0ABDB7C0" w14:textId="77777777" w:rsidR="0059399A" w:rsidRPr="0059399A" w:rsidRDefault="0059399A" w:rsidP="00491806">
            <w:pPr>
              <w:spacing w:after="200" w:line="276" w:lineRule="auto"/>
              <w:jc w:val="center"/>
              <w:rPr>
                <w:rFonts w:ascii="Arial" w:hAnsi="Arial" w:cs="Arial"/>
                <w:sz w:val="19"/>
                <w:szCs w:val="19"/>
              </w:rPr>
            </w:pPr>
          </w:p>
        </w:tc>
        <w:tc>
          <w:tcPr>
            <w:tcW w:w="1765" w:type="dxa"/>
            <w:vAlign w:val="center"/>
          </w:tcPr>
          <w:p w14:paraId="2B3EFCEB"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28" w:type="dxa"/>
            <w:vAlign w:val="center"/>
          </w:tcPr>
          <w:p w14:paraId="2A7997BE" w14:textId="76762562" w:rsidR="0059399A" w:rsidRPr="0059399A" w:rsidRDefault="00EC3E39">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sidR="007D7A58">
              <w:rPr>
                <w:rFonts w:ascii="Arial" w:hAnsi="Arial" w:cs="Arial"/>
                <w:sz w:val="19"/>
                <w:szCs w:val="19"/>
              </w:rPr>
              <w:t>2</w:t>
            </w:r>
          </w:p>
        </w:tc>
        <w:tc>
          <w:tcPr>
            <w:tcW w:w="1021" w:type="dxa"/>
            <w:vAlign w:val="center"/>
          </w:tcPr>
          <w:p w14:paraId="15BF1BBC" w14:textId="77777777" w:rsidR="0059399A" w:rsidRPr="0059399A" w:rsidRDefault="00B33954" w:rsidP="00491806">
            <w:pPr>
              <w:jc w:val="center"/>
              <w:rPr>
                <w:rFonts w:ascii="Arial" w:hAnsi="Arial" w:cs="Arial"/>
                <w:sz w:val="19"/>
                <w:szCs w:val="19"/>
              </w:rPr>
            </w:pPr>
            <w:sdt>
              <w:sdtPr>
                <w:rPr>
                  <w:rFonts w:ascii="Arial" w:hAnsi="Arial" w:cs="Arial"/>
                  <w:sz w:val="19"/>
                  <w:szCs w:val="19"/>
                </w:rPr>
                <w:id w:val="1001394931"/>
                <w:placeholder>
                  <w:docPart w:val="B4CCD6A8CBFF4A0EB2C72E1F1CE38CCB"/>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5F97A841"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581E9EDA" w14:textId="77777777" w:rsidR="0059399A" w:rsidRPr="0059399A" w:rsidRDefault="0059399A" w:rsidP="00491806">
            <w:pPr>
              <w:jc w:val="center"/>
              <w:rPr>
                <w:rFonts w:ascii="Arial" w:hAnsi="Arial" w:cs="Arial"/>
                <w:sz w:val="19"/>
                <w:szCs w:val="19"/>
              </w:rPr>
            </w:pPr>
          </w:p>
        </w:tc>
      </w:tr>
    </w:tbl>
    <w:p w14:paraId="6AF113D3" w14:textId="16C1E3E3" w:rsidR="00400865" w:rsidRDefault="00400865"/>
    <w:tbl>
      <w:tblPr>
        <w:tblStyle w:val="Mriekatabuky"/>
        <w:tblW w:w="9747" w:type="dxa"/>
        <w:jc w:val="center"/>
        <w:tblLook w:val="04A0" w:firstRow="1" w:lastRow="0" w:firstColumn="1" w:lastColumn="0" w:noHBand="0" w:noVBand="1"/>
      </w:tblPr>
      <w:tblGrid>
        <w:gridCol w:w="556"/>
        <w:gridCol w:w="1958"/>
        <w:gridCol w:w="17"/>
        <w:gridCol w:w="12"/>
        <w:gridCol w:w="1302"/>
        <w:gridCol w:w="224"/>
        <w:gridCol w:w="139"/>
        <w:gridCol w:w="59"/>
        <w:gridCol w:w="1045"/>
        <w:gridCol w:w="206"/>
        <w:gridCol w:w="1240"/>
        <w:gridCol w:w="378"/>
        <w:gridCol w:w="2611"/>
      </w:tblGrid>
      <w:tr w:rsidR="007411DF" w:rsidRPr="00F45858" w14:paraId="6843C97F" w14:textId="77777777" w:rsidTr="00491806">
        <w:trPr>
          <w:jc w:val="center"/>
        </w:trPr>
        <w:tc>
          <w:tcPr>
            <w:tcW w:w="555" w:type="dxa"/>
            <w:shd w:val="clear" w:color="auto" w:fill="B2A1C7" w:themeFill="accent4" w:themeFillTint="99"/>
            <w:vAlign w:val="center"/>
          </w:tcPr>
          <w:p w14:paraId="3D92773E"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36F56D73"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3"/>
            <w:shd w:val="clear" w:color="auto" w:fill="B2A1C7" w:themeFill="accent4" w:themeFillTint="99"/>
            <w:vAlign w:val="center"/>
          </w:tcPr>
          <w:p w14:paraId="0074AC26"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4"/>
            <w:shd w:val="clear" w:color="auto" w:fill="B2A1C7" w:themeFill="accent4" w:themeFillTint="99"/>
            <w:vAlign w:val="center"/>
          </w:tcPr>
          <w:p w14:paraId="16FCD957"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4"/>
            <w:shd w:val="clear" w:color="auto" w:fill="B2A1C7" w:themeFill="accent4" w:themeFillTint="99"/>
            <w:vAlign w:val="center"/>
          </w:tcPr>
          <w:p w14:paraId="7D2AA689"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6E44A834" w14:textId="77777777" w:rsidTr="00491806">
        <w:trPr>
          <w:jc w:val="center"/>
        </w:trPr>
        <w:tc>
          <w:tcPr>
            <w:tcW w:w="555" w:type="dxa"/>
            <w:shd w:val="clear" w:color="auto" w:fill="auto"/>
            <w:vAlign w:val="center"/>
          </w:tcPr>
          <w:p w14:paraId="0B95E8C7" w14:textId="77777777" w:rsidR="00C861CB" w:rsidRPr="00F45858" w:rsidRDefault="00C861CB" w:rsidP="00491806">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110FD364" w14:textId="77777777" w:rsidR="00C861CB" w:rsidRPr="00F45858" w:rsidRDefault="007411DF" w:rsidP="00491806">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3"/>
                <w:shd w:val="clear" w:color="auto" w:fill="auto"/>
                <w:vAlign w:val="center"/>
              </w:tcPr>
              <w:p w14:paraId="272D668A" w14:textId="77777777" w:rsidR="00C861CB" w:rsidRPr="00F45858" w:rsidRDefault="007411DF" w:rsidP="00491806">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4"/>
                <w:shd w:val="clear" w:color="auto" w:fill="auto"/>
                <w:vAlign w:val="center"/>
              </w:tcPr>
              <w:p w14:paraId="13C3935A" w14:textId="77777777" w:rsidR="00C861CB" w:rsidRPr="00F45858" w:rsidRDefault="00C861CB"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4"/>
            <w:shd w:val="clear" w:color="auto" w:fill="auto"/>
            <w:vAlign w:val="center"/>
          </w:tcPr>
          <w:p w14:paraId="50F8A7A8" w14:textId="77777777" w:rsidR="00C861CB" w:rsidRPr="00F45858" w:rsidRDefault="00C861CB" w:rsidP="00491806">
            <w:pPr>
              <w:jc w:val="center"/>
              <w:rPr>
                <w:rFonts w:ascii="Arial" w:hAnsi="Arial" w:cs="Arial"/>
                <w:b/>
                <w:sz w:val="19"/>
                <w:szCs w:val="19"/>
              </w:rPr>
            </w:pPr>
          </w:p>
        </w:tc>
      </w:tr>
      <w:tr w:rsidR="007411DF" w:rsidRPr="0059399A" w14:paraId="347C7558" w14:textId="77777777" w:rsidTr="00491806">
        <w:trPr>
          <w:jc w:val="center"/>
        </w:trPr>
        <w:tc>
          <w:tcPr>
            <w:tcW w:w="555" w:type="dxa"/>
            <w:shd w:val="clear" w:color="auto" w:fill="B2A1C7" w:themeFill="accent4" w:themeFillTint="99"/>
            <w:vAlign w:val="center"/>
          </w:tcPr>
          <w:p w14:paraId="5AF5BA5E" w14:textId="77777777" w:rsidR="007411DF" w:rsidRPr="0059399A" w:rsidRDefault="007411DF" w:rsidP="00491806">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1FFB7C25"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4"/>
            <w:shd w:val="clear" w:color="auto" w:fill="B2A1C7" w:themeFill="accent4" w:themeFillTint="99"/>
            <w:vAlign w:val="center"/>
          </w:tcPr>
          <w:p w14:paraId="0DD662AC"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3"/>
            <w:shd w:val="clear" w:color="auto" w:fill="B2A1C7" w:themeFill="accent4" w:themeFillTint="99"/>
            <w:vAlign w:val="center"/>
          </w:tcPr>
          <w:p w14:paraId="7494220B"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71EAFDB9"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Maximálne bodové hodnotenie</w:t>
            </w:r>
          </w:p>
        </w:tc>
        <w:tc>
          <w:tcPr>
            <w:tcW w:w="3172" w:type="dxa"/>
            <w:gridSpan w:val="2"/>
            <w:shd w:val="clear" w:color="auto" w:fill="B2A1C7" w:themeFill="accent4" w:themeFillTint="99"/>
            <w:vAlign w:val="center"/>
          </w:tcPr>
          <w:p w14:paraId="5F149A9D"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2B8FD78A" w14:textId="77777777" w:rsidTr="00491806">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25AE718F"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30474475"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3919F740"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342F1550" w14:textId="77777777" w:rsidR="007411DF" w:rsidRPr="0059399A" w:rsidRDefault="007411DF" w:rsidP="00491806">
            <w:pPr>
              <w:jc w:val="center"/>
              <w:rPr>
                <w:rFonts w:ascii="Arial" w:hAnsi="Arial" w:cs="Arial"/>
                <w:sz w:val="19"/>
                <w:szCs w:val="19"/>
              </w:rPr>
            </w:pPr>
          </w:p>
          <w:p w14:paraId="0D516759" w14:textId="77777777" w:rsidR="007411DF" w:rsidRPr="0059399A" w:rsidRDefault="00B33954" w:rsidP="00491806">
            <w:pPr>
              <w:jc w:val="center"/>
              <w:rPr>
                <w:rFonts w:ascii="Arial" w:hAnsi="Arial" w:cs="Arial"/>
                <w:sz w:val="19"/>
                <w:szCs w:val="19"/>
              </w:rPr>
            </w:pPr>
            <w:sdt>
              <w:sdtPr>
                <w:rPr>
                  <w:rFonts w:ascii="Arial" w:hAnsi="Arial" w:cs="Arial"/>
                  <w:sz w:val="19"/>
                  <w:szCs w:val="19"/>
                </w:rPr>
                <w:id w:val="-1321424040"/>
                <w:placeholder>
                  <w:docPart w:val="EF08B3E1741B490B94A28A24D1CF5A83"/>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06F6672D" w14:textId="77777777" w:rsidR="007411DF" w:rsidRPr="0059399A" w:rsidRDefault="007411DF" w:rsidP="00491806">
            <w:pPr>
              <w:jc w:val="center"/>
              <w:rPr>
                <w:rFonts w:ascii="Arial" w:hAnsi="Arial" w:cs="Arial"/>
                <w:sz w:val="19"/>
                <w:szCs w:val="19"/>
              </w:rPr>
            </w:pPr>
            <w:r w:rsidRPr="0059399A">
              <w:rPr>
                <w:rFonts w:ascii="Arial" w:hAnsi="Arial" w:cs="Arial"/>
                <w:sz w:val="19"/>
                <w:szCs w:val="19"/>
              </w:rPr>
              <w:t>5</w:t>
            </w:r>
          </w:p>
          <w:p w14:paraId="35E0D269" w14:textId="77777777" w:rsidR="007411DF" w:rsidRPr="0059399A" w:rsidRDefault="007411DF" w:rsidP="00491806">
            <w:pPr>
              <w:jc w:val="center"/>
              <w:rPr>
                <w:rFonts w:ascii="Arial" w:hAnsi="Arial" w:cs="Arial"/>
                <w:sz w:val="19"/>
                <w:szCs w:val="19"/>
              </w:rPr>
            </w:pPr>
          </w:p>
        </w:tc>
        <w:tc>
          <w:tcPr>
            <w:tcW w:w="3172" w:type="dxa"/>
            <w:gridSpan w:val="2"/>
            <w:vAlign w:val="center"/>
          </w:tcPr>
          <w:p w14:paraId="0CF4CE4E" w14:textId="77777777" w:rsidR="007411DF" w:rsidRPr="0059399A" w:rsidRDefault="007411DF" w:rsidP="00491806">
            <w:pPr>
              <w:jc w:val="center"/>
              <w:rPr>
                <w:rFonts w:ascii="Arial" w:hAnsi="Arial" w:cs="Arial"/>
                <w:sz w:val="19"/>
                <w:szCs w:val="19"/>
              </w:rPr>
            </w:pPr>
          </w:p>
          <w:p w14:paraId="269B36BE" w14:textId="77777777" w:rsidR="007411DF" w:rsidRPr="0059399A" w:rsidRDefault="007411DF" w:rsidP="00491806">
            <w:pPr>
              <w:jc w:val="center"/>
              <w:rPr>
                <w:rFonts w:ascii="Arial" w:hAnsi="Arial" w:cs="Arial"/>
                <w:sz w:val="19"/>
                <w:szCs w:val="19"/>
              </w:rPr>
            </w:pPr>
          </w:p>
        </w:tc>
      </w:tr>
      <w:tr w:rsidR="007411DF" w:rsidRPr="0059399A" w14:paraId="0E6DC2AC" w14:textId="77777777" w:rsidTr="00491806">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484C8BAB"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B97045A" w14:textId="77777777" w:rsidR="007411DF" w:rsidRPr="0059399A" w:rsidRDefault="007411DF" w:rsidP="00491806">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2B8EB362"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1C848368" w14:textId="77777777" w:rsidR="007411DF" w:rsidRPr="0059399A" w:rsidRDefault="007411DF" w:rsidP="00491806">
            <w:pPr>
              <w:jc w:val="center"/>
              <w:rPr>
                <w:rFonts w:ascii="Arial" w:hAnsi="Arial" w:cs="Arial"/>
                <w:sz w:val="19"/>
                <w:szCs w:val="19"/>
              </w:rPr>
            </w:pPr>
          </w:p>
          <w:p w14:paraId="22B1E73A" w14:textId="77777777" w:rsidR="007411DF" w:rsidRPr="0059399A" w:rsidRDefault="00B33954" w:rsidP="00491806">
            <w:pPr>
              <w:jc w:val="center"/>
              <w:rPr>
                <w:rFonts w:ascii="Arial" w:hAnsi="Arial" w:cs="Arial"/>
                <w:sz w:val="19"/>
                <w:szCs w:val="19"/>
              </w:rPr>
            </w:pPr>
            <w:sdt>
              <w:sdtPr>
                <w:rPr>
                  <w:rFonts w:ascii="Arial" w:hAnsi="Arial" w:cs="Arial"/>
                  <w:sz w:val="19"/>
                  <w:szCs w:val="19"/>
                </w:rPr>
                <w:id w:val="495382702"/>
                <w:placeholder>
                  <w:docPart w:val="8B3F096C4BB043F9ABA39F81E6FA1DA8"/>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p w14:paraId="1E0069A0" w14:textId="77777777" w:rsidR="007411DF" w:rsidRPr="0059399A" w:rsidRDefault="007411DF" w:rsidP="00491806">
            <w:pPr>
              <w:jc w:val="center"/>
              <w:rPr>
                <w:rFonts w:ascii="Arial" w:hAnsi="Arial" w:cs="Arial"/>
                <w:sz w:val="19"/>
                <w:szCs w:val="19"/>
              </w:rPr>
            </w:pPr>
          </w:p>
        </w:tc>
        <w:tc>
          <w:tcPr>
            <w:tcW w:w="1079" w:type="dxa"/>
            <w:vAlign w:val="center"/>
          </w:tcPr>
          <w:p w14:paraId="10E0D287" w14:textId="77777777" w:rsidR="007411DF" w:rsidRPr="0059399A" w:rsidRDefault="007411DF" w:rsidP="00491806">
            <w:pPr>
              <w:jc w:val="center"/>
              <w:rPr>
                <w:rFonts w:ascii="Arial" w:hAnsi="Arial" w:cs="Arial"/>
                <w:sz w:val="19"/>
                <w:szCs w:val="19"/>
              </w:rPr>
            </w:pPr>
            <w:r>
              <w:rPr>
                <w:rFonts w:ascii="Arial" w:hAnsi="Arial" w:cs="Arial"/>
                <w:sz w:val="19"/>
                <w:szCs w:val="19"/>
              </w:rPr>
              <w:t>5</w:t>
            </w:r>
          </w:p>
          <w:p w14:paraId="1BF94FC0" w14:textId="77777777" w:rsidR="007411DF" w:rsidRPr="0059399A" w:rsidRDefault="007411DF" w:rsidP="00491806">
            <w:pPr>
              <w:jc w:val="center"/>
              <w:rPr>
                <w:rFonts w:ascii="Arial" w:hAnsi="Arial" w:cs="Arial"/>
                <w:sz w:val="19"/>
                <w:szCs w:val="19"/>
              </w:rPr>
            </w:pPr>
          </w:p>
          <w:p w14:paraId="46752FE6" w14:textId="77777777" w:rsidR="007411DF" w:rsidRPr="0059399A" w:rsidRDefault="007411DF" w:rsidP="00491806">
            <w:pPr>
              <w:jc w:val="center"/>
              <w:rPr>
                <w:rFonts w:ascii="Arial" w:hAnsi="Arial" w:cs="Arial"/>
                <w:sz w:val="19"/>
                <w:szCs w:val="19"/>
              </w:rPr>
            </w:pPr>
          </w:p>
        </w:tc>
        <w:tc>
          <w:tcPr>
            <w:tcW w:w="3172" w:type="dxa"/>
            <w:gridSpan w:val="2"/>
            <w:vAlign w:val="center"/>
          </w:tcPr>
          <w:p w14:paraId="18BB5868" w14:textId="77777777" w:rsidR="007411DF" w:rsidRPr="0059399A" w:rsidRDefault="007411DF" w:rsidP="00491806">
            <w:pPr>
              <w:jc w:val="center"/>
              <w:rPr>
                <w:rFonts w:ascii="Arial" w:hAnsi="Arial" w:cs="Arial"/>
                <w:sz w:val="19"/>
                <w:szCs w:val="19"/>
              </w:rPr>
            </w:pPr>
          </w:p>
          <w:p w14:paraId="663B5D0E" w14:textId="77777777" w:rsidR="007411DF" w:rsidRPr="0059399A" w:rsidRDefault="007411DF" w:rsidP="00491806">
            <w:pPr>
              <w:jc w:val="center"/>
              <w:rPr>
                <w:rFonts w:ascii="Arial" w:hAnsi="Arial" w:cs="Arial"/>
                <w:sz w:val="19"/>
                <w:szCs w:val="19"/>
              </w:rPr>
            </w:pPr>
          </w:p>
        </w:tc>
      </w:tr>
      <w:tr w:rsidR="007411DF" w:rsidRPr="0059399A" w14:paraId="3863FE39" w14:textId="77777777" w:rsidTr="00491806">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23D1F922"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494F4D1E"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 xml:space="preserve">Posúdenie primeranosti a reálnosti plánovaných hodnôt merateľných ukazovateľov s ohľadom na časové, finančné a vecné </w:t>
            </w:r>
            <w:r w:rsidRPr="00CD1379">
              <w:rPr>
                <w:rFonts w:ascii="Arial" w:hAnsi="Arial" w:cs="Arial"/>
                <w:sz w:val="19"/>
                <w:szCs w:val="19"/>
              </w:rPr>
              <w:lastRenderedPageBreak/>
              <w:t>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4"/>
                <w:vAlign w:val="center"/>
              </w:tcPr>
              <w:p w14:paraId="024E417B"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3"/>
            <w:vAlign w:val="center"/>
          </w:tcPr>
          <w:p w14:paraId="0F32CD66" w14:textId="77777777" w:rsidR="007411DF" w:rsidRPr="0059399A" w:rsidRDefault="00B33954" w:rsidP="00491806">
            <w:pPr>
              <w:jc w:val="center"/>
              <w:rPr>
                <w:rFonts w:ascii="Arial" w:hAnsi="Arial" w:cs="Arial"/>
                <w:sz w:val="19"/>
                <w:szCs w:val="19"/>
              </w:rPr>
            </w:pPr>
            <w:sdt>
              <w:sdtPr>
                <w:rPr>
                  <w:rFonts w:ascii="Arial" w:hAnsi="Arial" w:cs="Arial"/>
                  <w:sz w:val="19"/>
                  <w:szCs w:val="19"/>
                </w:rPr>
                <w:id w:val="522675173"/>
                <w:placeholder>
                  <w:docPart w:val="F3DBF35EE3EC486F912D092597DE4991"/>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2AFE8100" w14:textId="77777777" w:rsidR="007411DF" w:rsidRPr="0059399A" w:rsidRDefault="007411DF" w:rsidP="00491806">
            <w:pPr>
              <w:jc w:val="center"/>
              <w:rPr>
                <w:rFonts w:ascii="Arial" w:hAnsi="Arial" w:cs="Arial"/>
                <w:sz w:val="19"/>
                <w:szCs w:val="19"/>
              </w:rPr>
            </w:pPr>
            <w:r>
              <w:rPr>
                <w:rFonts w:ascii="Arial" w:hAnsi="Arial" w:cs="Arial"/>
                <w:sz w:val="19"/>
                <w:szCs w:val="19"/>
              </w:rPr>
              <w:t>5</w:t>
            </w:r>
          </w:p>
        </w:tc>
        <w:tc>
          <w:tcPr>
            <w:tcW w:w="3172" w:type="dxa"/>
            <w:gridSpan w:val="2"/>
            <w:vAlign w:val="center"/>
          </w:tcPr>
          <w:p w14:paraId="00A7974C" w14:textId="77777777" w:rsidR="007411DF" w:rsidRPr="0059399A" w:rsidRDefault="007411DF" w:rsidP="00491806">
            <w:pPr>
              <w:jc w:val="center"/>
              <w:rPr>
                <w:rFonts w:ascii="Arial" w:hAnsi="Arial" w:cs="Arial"/>
                <w:sz w:val="19"/>
                <w:szCs w:val="19"/>
              </w:rPr>
            </w:pPr>
          </w:p>
        </w:tc>
      </w:tr>
      <w:tr w:rsidR="008509C4" w:rsidRPr="00F45858" w14:paraId="799057AB" w14:textId="77777777" w:rsidTr="00491806">
        <w:trPr>
          <w:jc w:val="center"/>
        </w:trPr>
        <w:tc>
          <w:tcPr>
            <w:tcW w:w="557" w:type="dxa"/>
            <w:shd w:val="clear" w:color="auto" w:fill="B2A1C7" w:themeFill="accent4" w:themeFillTint="99"/>
            <w:vAlign w:val="center"/>
          </w:tcPr>
          <w:p w14:paraId="57F15FB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lastRenderedPageBreak/>
              <w:t>P.č.</w:t>
            </w:r>
          </w:p>
        </w:tc>
        <w:tc>
          <w:tcPr>
            <w:tcW w:w="2025" w:type="dxa"/>
            <w:gridSpan w:val="3"/>
            <w:shd w:val="clear" w:color="auto" w:fill="B2A1C7" w:themeFill="accent4" w:themeFillTint="99"/>
            <w:vAlign w:val="center"/>
          </w:tcPr>
          <w:p w14:paraId="61F1813D"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2"/>
            <w:shd w:val="clear" w:color="auto" w:fill="B2A1C7" w:themeFill="accent4" w:themeFillTint="99"/>
            <w:vAlign w:val="center"/>
          </w:tcPr>
          <w:p w14:paraId="08F7DCE0"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4"/>
            <w:shd w:val="clear" w:color="auto" w:fill="B2A1C7" w:themeFill="accent4" w:themeFillTint="99"/>
            <w:vAlign w:val="center"/>
          </w:tcPr>
          <w:p w14:paraId="27E13D71"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3"/>
            <w:shd w:val="clear" w:color="auto" w:fill="B2A1C7" w:themeFill="accent4" w:themeFillTint="99"/>
            <w:vAlign w:val="center"/>
          </w:tcPr>
          <w:p w14:paraId="06FED72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62A33B8F" w14:textId="77777777" w:rsidTr="00491806">
        <w:trPr>
          <w:jc w:val="center"/>
        </w:trPr>
        <w:tc>
          <w:tcPr>
            <w:tcW w:w="557" w:type="dxa"/>
            <w:shd w:val="clear" w:color="auto" w:fill="auto"/>
            <w:vAlign w:val="center"/>
          </w:tcPr>
          <w:p w14:paraId="318021ED" w14:textId="77777777" w:rsidR="00B737E5" w:rsidRPr="00F45858" w:rsidRDefault="00B737E5" w:rsidP="00491806">
            <w:pPr>
              <w:jc w:val="center"/>
              <w:rPr>
                <w:rFonts w:ascii="Arial" w:hAnsi="Arial" w:cs="Arial"/>
                <w:sz w:val="19"/>
                <w:szCs w:val="19"/>
              </w:rPr>
            </w:pPr>
            <w:r>
              <w:rPr>
                <w:rFonts w:ascii="Arial" w:hAnsi="Arial" w:cs="Arial"/>
                <w:sz w:val="19"/>
                <w:szCs w:val="19"/>
              </w:rPr>
              <w:t>3.1</w:t>
            </w:r>
          </w:p>
        </w:tc>
        <w:tc>
          <w:tcPr>
            <w:tcW w:w="2025" w:type="dxa"/>
            <w:gridSpan w:val="3"/>
            <w:shd w:val="clear" w:color="auto" w:fill="auto"/>
            <w:vAlign w:val="center"/>
          </w:tcPr>
          <w:p w14:paraId="1BA23CAB" w14:textId="77777777" w:rsidR="00B737E5" w:rsidRPr="00F45858" w:rsidRDefault="00B737E5" w:rsidP="00491806">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2"/>
                <w:shd w:val="clear" w:color="auto" w:fill="auto"/>
                <w:vAlign w:val="center"/>
              </w:tcPr>
              <w:p w14:paraId="39FE2F1C" w14:textId="77777777" w:rsidR="00B737E5" w:rsidRPr="00F45858" w:rsidRDefault="00B737E5" w:rsidP="00491806">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4"/>
                <w:shd w:val="clear" w:color="auto" w:fill="auto"/>
                <w:vAlign w:val="center"/>
              </w:tcPr>
              <w:p w14:paraId="6762077B" w14:textId="77777777" w:rsidR="00B737E5" w:rsidRPr="00F45858" w:rsidRDefault="00B737E5"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3"/>
            <w:shd w:val="clear" w:color="auto" w:fill="auto"/>
            <w:vAlign w:val="center"/>
          </w:tcPr>
          <w:p w14:paraId="36C5F05F" w14:textId="77777777" w:rsidR="00B737E5" w:rsidRPr="00F45858" w:rsidRDefault="00B737E5" w:rsidP="00491806">
            <w:pPr>
              <w:jc w:val="center"/>
              <w:rPr>
                <w:rFonts w:ascii="Arial" w:hAnsi="Arial" w:cs="Arial"/>
                <w:b/>
                <w:sz w:val="19"/>
                <w:szCs w:val="19"/>
              </w:rPr>
            </w:pPr>
          </w:p>
        </w:tc>
      </w:tr>
      <w:tr w:rsidR="008509C4" w:rsidRPr="0059399A" w14:paraId="323973DD" w14:textId="77777777" w:rsidTr="00491806">
        <w:trPr>
          <w:jc w:val="center"/>
        </w:trPr>
        <w:tc>
          <w:tcPr>
            <w:tcW w:w="557" w:type="dxa"/>
            <w:shd w:val="clear" w:color="auto" w:fill="B2A1C7" w:themeFill="accent4" w:themeFillTint="99"/>
            <w:vAlign w:val="center"/>
          </w:tcPr>
          <w:p w14:paraId="2B30CEFE" w14:textId="77777777" w:rsidR="00B737E5" w:rsidRPr="0059399A" w:rsidRDefault="00B737E5" w:rsidP="00491806">
            <w:pPr>
              <w:jc w:val="center"/>
              <w:rPr>
                <w:rFonts w:ascii="Arial" w:hAnsi="Arial" w:cs="Arial"/>
                <w:b/>
                <w:sz w:val="19"/>
                <w:szCs w:val="19"/>
              </w:rPr>
            </w:pPr>
            <w:r w:rsidRPr="007411DF">
              <w:rPr>
                <w:rFonts w:ascii="Arial" w:hAnsi="Arial" w:cs="Arial"/>
                <w:b/>
                <w:sz w:val="19"/>
                <w:szCs w:val="19"/>
              </w:rPr>
              <w:t>P.č.</w:t>
            </w:r>
          </w:p>
        </w:tc>
        <w:tc>
          <w:tcPr>
            <w:tcW w:w="1990" w:type="dxa"/>
            <w:gridSpan w:val="2"/>
            <w:shd w:val="clear" w:color="auto" w:fill="B2A1C7" w:themeFill="accent4" w:themeFillTint="99"/>
            <w:vAlign w:val="center"/>
          </w:tcPr>
          <w:p w14:paraId="0A81AB4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5"/>
            <w:shd w:val="clear" w:color="auto" w:fill="B2A1C7" w:themeFill="accent4" w:themeFillTint="99"/>
            <w:vAlign w:val="center"/>
          </w:tcPr>
          <w:p w14:paraId="2B94CE2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gridSpan w:val="2"/>
            <w:shd w:val="clear" w:color="auto" w:fill="B2A1C7" w:themeFill="accent4" w:themeFillTint="99"/>
            <w:vAlign w:val="center"/>
          </w:tcPr>
          <w:p w14:paraId="06B5CF0B"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506" w:type="dxa"/>
            <w:gridSpan w:val="2"/>
            <w:shd w:val="clear" w:color="auto" w:fill="B2A1C7" w:themeFill="accent4" w:themeFillTint="99"/>
            <w:vAlign w:val="center"/>
          </w:tcPr>
          <w:p w14:paraId="07D48BCD"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0003F0CC" w14:textId="77777777" w:rsidR="00B737E5" w:rsidRPr="0059399A" w:rsidRDefault="008509C4" w:rsidP="00491806">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7AC33C3F"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11EB023"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3.2</w:t>
            </w:r>
          </w:p>
        </w:tc>
        <w:tc>
          <w:tcPr>
            <w:tcW w:w="1990" w:type="dxa"/>
            <w:gridSpan w:val="2"/>
            <w:vAlign w:val="center"/>
          </w:tcPr>
          <w:p w14:paraId="715827F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00044A32">
              <w:rPr>
                <w:rFonts w:ascii="Arial" w:hAnsi="Arial" w:cs="Arial"/>
                <w:sz w:val="19"/>
                <w:szCs w:val="19"/>
              </w:rPr>
              <w:t xml:space="preserve">kapacít na riadenie </w:t>
            </w:r>
            <w:r w:rsidRPr="00CD1379">
              <w:rPr>
                <w:rFonts w:ascii="Arial" w:hAnsi="Arial" w:cs="Arial"/>
                <w:sz w:val="19"/>
                <w:szCs w:val="19"/>
              </w:rPr>
              <w:t>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5E02DB0B"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2E9A0F70" w14:textId="77777777" w:rsidR="008509C4" w:rsidRPr="0059399A" w:rsidRDefault="008509C4" w:rsidP="00491806">
            <w:pPr>
              <w:jc w:val="center"/>
              <w:rPr>
                <w:rFonts w:ascii="Arial" w:hAnsi="Arial" w:cs="Arial"/>
                <w:sz w:val="19"/>
                <w:szCs w:val="19"/>
              </w:rPr>
            </w:pPr>
          </w:p>
          <w:p w14:paraId="674EF861" w14:textId="77777777" w:rsidR="008509C4" w:rsidRPr="0059399A" w:rsidRDefault="00B33954" w:rsidP="00491806">
            <w:pPr>
              <w:jc w:val="center"/>
              <w:rPr>
                <w:rFonts w:ascii="Arial" w:hAnsi="Arial" w:cs="Arial"/>
                <w:sz w:val="19"/>
                <w:szCs w:val="19"/>
              </w:rPr>
            </w:pPr>
            <w:sdt>
              <w:sdtPr>
                <w:rPr>
                  <w:rFonts w:ascii="Arial" w:hAnsi="Arial" w:cs="Arial"/>
                  <w:sz w:val="19"/>
                  <w:szCs w:val="19"/>
                </w:rPr>
                <w:id w:val="72176754"/>
                <w:placeholder>
                  <w:docPart w:val="F02B0B663E404FD196A101B22B8AE7D0"/>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5B9B8005"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778B3766" w14:textId="77777777" w:rsidR="008509C4" w:rsidRPr="0059399A" w:rsidRDefault="008509C4" w:rsidP="00491806">
            <w:pPr>
              <w:jc w:val="center"/>
              <w:rPr>
                <w:rFonts w:ascii="Arial" w:hAnsi="Arial" w:cs="Arial"/>
                <w:sz w:val="19"/>
                <w:szCs w:val="19"/>
              </w:rPr>
            </w:pPr>
          </w:p>
        </w:tc>
        <w:tc>
          <w:tcPr>
            <w:tcW w:w="2800" w:type="dxa"/>
            <w:vAlign w:val="center"/>
          </w:tcPr>
          <w:p w14:paraId="32D9405D" w14:textId="77777777" w:rsidR="008509C4" w:rsidRPr="0059399A" w:rsidRDefault="008509C4" w:rsidP="00491806">
            <w:pPr>
              <w:jc w:val="center"/>
              <w:rPr>
                <w:rFonts w:ascii="Arial" w:hAnsi="Arial" w:cs="Arial"/>
                <w:sz w:val="19"/>
                <w:szCs w:val="19"/>
              </w:rPr>
            </w:pPr>
          </w:p>
          <w:p w14:paraId="5386F073" w14:textId="77777777" w:rsidR="008509C4" w:rsidRPr="0059399A" w:rsidRDefault="008509C4" w:rsidP="00491806">
            <w:pPr>
              <w:jc w:val="center"/>
              <w:rPr>
                <w:rFonts w:ascii="Arial" w:hAnsi="Arial" w:cs="Arial"/>
                <w:sz w:val="19"/>
                <w:szCs w:val="19"/>
              </w:rPr>
            </w:pPr>
          </w:p>
        </w:tc>
      </w:tr>
      <w:tr w:rsidR="008509C4" w:rsidRPr="0059399A" w14:paraId="5B78C2A5"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2EEB403D" w14:textId="77777777" w:rsidR="008509C4" w:rsidRPr="0059399A" w:rsidRDefault="008509C4" w:rsidP="00491806">
            <w:pPr>
              <w:jc w:val="center"/>
              <w:rPr>
                <w:rFonts w:ascii="Arial" w:hAnsi="Arial" w:cs="Arial"/>
                <w:sz w:val="19"/>
                <w:szCs w:val="19"/>
              </w:rPr>
            </w:pPr>
            <w:r>
              <w:rPr>
                <w:rFonts w:ascii="Arial" w:hAnsi="Arial" w:cs="Arial"/>
                <w:sz w:val="19"/>
                <w:szCs w:val="19"/>
              </w:rPr>
              <w:t>3.3</w:t>
            </w:r>
          </w:p>
        </w:tc>
        <w:tc>
          <w:tcPr>
            <w:tcW w:w="1990" w:type="dxa"/>
            <w:gridSpan w:val="2"/>
            <w:vAlign w:val="center"/>
          </w:tcPr>
          <w:p w14:paraId="120C27A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P</w:t>
            </w:r>
            <w:r w:rsidR="00044A32">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5"/>
                <w:vAlign w:val="center"/>
              </w:tcPr>
              <w:p w14:paraId="775ABE35"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2"/>
            <w:vAlign w:val="center"/>
          </w:tcPr>
          <w:p w14:paraId="6F3FF774" w14:textId="77777777" w:rsidR="008509C4" w:rsidRPr="0059399A" w:rsidRDefault="00B33954" w:rsidP="00491806">
            <w:pPr>
              <w:jc w:val="center"/>
              <w:rPr>
                <w:rFonts w:ascii="Arial" w:hAnsi="Arial" w:cs="Arial"/>
                <w:sz w:val="19"/>
                <w:szCs w:val="19"/>
              </w:rPr>
            </w:pPr>
            <w:sdt>
              <w:sdtPr>
                <w:rPr>
                  <w:rFonts w:ascii="Arial" w:hAnsi="Arial" w:cs="Arial"/>
                  <w:sz w:val="19"/>
                  <w:szCs w:val="19"/>
                </w:rPr>
                <w:id w:val="532313254"/>
                <w:placeholder>
                  <w:docPart w:val="DBFF212048E44EA1A05E55F026833CF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gridSpan w:val="2"/>
            <w:vAlign w:val="center"/>
          </w:tcPr>
          <w:p w14:paraId="04051541" w14:textId="77777777" w:rsidR="008509C4" w:rsidRPr="0059399A" w:rsidRDefault="008509C4" w:rsidP="00491806">
            <w:pPr>
              <w:jc w:val="center"/>
              <w:rPr>
                <w:rFonts w:ascii="Arial" w:hAnsi="Arial" w:cs="Arial"/>
                <w:sz w:val="19"/>
                <w:szCs w:val="19"/>
              </w:rPr>
            </w:pPr>
            <w:r>
              <w:rPr>
                <w:rFonts w:ascii="Arial" w:hAnsi="Arial" w:cs="Arial"/>
                <w:sz w:val="19"/>
                <w:szCs w:val="19"/>
              </w:rPr>
              <w:t>5</w:t>
            </w:r>
          </w:p>
        </w:tc>
        <w:tc>
          <w:tcPr>
            <w:tcW w:w="2800" w:type="dxa"/>
            <w:vAlign w:val="center"/>
          </w:tcPr>
          <w:p w14:paraId="520D18AF" w14:textId="77777777" w:rsidR="008509C4" w:rsidRPr="0059399A" w:rsidRDefault="008509C4" w:rsidP="00491806">
            <w:pPr>
              <w:jc w:val="center"/>
              <w:rPr>
                <w:rFonts w:ascii="Arial" w:hAnsi="Arial" w:cs="Arial"/>
                <w:sz w:val="19"/>
                <w:szCs w:val="19"/>
              </w:rPr>
            </w:pPr>
          </w:p>
        </w:tc>
      </w:tr>
    </w:tbl>
    <w:p w14:paraId="42D02250" w14:textId="0C8641FE" w:rsidR="008509C4" w:rsidRDefault="008509C4" w:rsidP="00892721">
      <w:pPr>
        <w:spacing w:after="0"/>
      </w:pPr>
    </w:p>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3A4F85A2" w14:textId="77777777" w:rsidTr="00491806">
        <w:trPr>
          <w:jc w:val="center"/>
        </w:trPr>
        <w:tc>
          <w:tcPr>
            <w:tcW w:w="556" w:type="dxa"/>
            <w:shd w:val="clear" w:color="auto" w:fill="B2A1C7" w:themeFill="accent4" w:themeFillTint="99"/>
            <w:vAlign w:val="center"/>
          </w:tcPr>
          <w:p w14:paraId="1CF15CF3"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72879810"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56E18A15"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257B339A"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02776AF9"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0A239254" w14:textId="77777777" w:rsidTr="00491806">
        <w:trPr>
          <w:jc w:val="center"/>
        </w:trPr>
        <w:tc>
          <w:tcPr>
            <w:tcW w:w="556" w:type="dxa"/>
            <w:shd w:val="clear" w:color="auto" w:fill="auto"/>
            <w:vAlign w:val="center"/>
          </w:tcPr>
          <w:p w14:paraId="17C67405" w14:textId="77777777" w:rsidR="008509C4" w:rsidRPr="00F45858" w:rsidRDefault="008509C4" w:rsidP="00491806">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335D97F8" w14:textId="77777777" w:rsidR="008509C4" w:rsidRPr="00F45858" w:rsidRDefault="008509C4" w:rsidP="00491806">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289BC8C1" w14:textId="77777777" w:rsidR="008509C4" w:rsidRPr="00F45858" w:rsidRDefault="00DE7F5B" w:rsidP="00491806">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B716EC6" w14:textId="77777777" w:rsidR="008509C4" w:rsidRPr="00F45858" w:rsidRDefault="008509C4"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49B399E4" w14:textId="77777777" w:rsidR="008509C4" w:rsidRPr="00F45858" w:rsidRDefault="008509C4" w:rsidP="00491806">
            <w:pPr>
              <w:jc w:val="center"/>
              <w:rPr>
                <w:rFonts w:ascii="Arial" w:hAnsi="Arial" w:cs="Arial"/>
                <w:b/>
                <w:sz w:val="19"/>
                <w:szCs w:val="19"/>
              </w:rPr>
            </w:pPr>
          </w:p>
        </w:tc>
      </w:tr>
      <w:tr w:rsidR="008509C4" w:rsidRPr="0059399A" w14:paraId="27C75AF9" w14:textId="77777777" w:rsidTr="00491806">
        <w:trPr>
          <w:jc w:val="center"/>
        </w:trPr>
        <w:tc>
          <w:tcPr>
            <w:tcW w:w="556" w:type="dxa"/>
            <w:shd w:val="clear" w:color="auto" w:fill="B2A1C7" w:themeFill="accent4" w:themeFillTint="99"/>
            <w:vAlign w:val="center"/>
          </w:tcPr>
          <w:p w14:paraId="11B15378" w14:textId="77777777" w:rsidR="008509C4" w:rsidRPr="0059399A" w:rsidRDefault="008509C4" w:rsidP="00491806">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5ADBE9D9"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1A72012"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43861E24"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0B3F2F7C"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120D6AD0" w14:textId="77777777" w:rsidR="008509C4" w:rsidRPr="0059399A" w:rsidRDefault="008509C4" w:rsidP="00491806">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64C2CBF" w14:textId="77777777" w:rsidTr="00491806">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25F9B8C8"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78329E94" w14:textId="77777777" w:rsidR="008509C4" w:rsidRPr="0059399A" w:rsidRDefault="008509C4" w:rsidP="00491806">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48FA905F" w14:textId="77777777" w:rsidR="008509C4" w:rsidRPr="0059399A" w:rsidRDefault="00DE7F5B" w:rsidP="00491806">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4F81690C" w14:textId="77777777" w:rsidR="008509C4" w:rsidRPr="0059399A" w:rsidRDefault="008509C4" w:rsidP="00491806">
            <w:pPr>
              <w:jc w:val="center"/>
              <w:rPr>
                <w:rFonts w:ascii="Arial" w:hAnsi="Arial" w:cs="Arial"/>
                <w:sz w:val="19"/>
                <w:szCs w:val="19"/>
              </w:rPr>
            </w:pPr>
          </w:p>
          <w:p w14:paraId="32A7D7B6" w14:textId="77777777" w:rsidR="008509C4" w:rsidRPr="0059399A" w:rsidRDefault="00B33954" w:rsidP="00491806">
            <w:pPr>
              <w:jc w:val="center"/>
              <w:rPr>
                <w:rFonts w:ascii="Arial" w:hAnsi="Arial" w:cs="Arial"/>
                <w:sz w:val="19"/>
                <w:szCs w:val="19"/>
              </w:rPr>
            </w:pPr>
            <w:sdt>
              <w:sdtPr>
                <w:rPr>
                  <w:rFonts w:ascii="Arial" w:hAnsi="Arial" w:cs="Arial"/>
                  <w:sz w:val="19"/>
                  <w:szCs w:val="19"/>
                </w:rPr>
                <w:id w:val="1704895744"/>
                <w:placeholder>
                  <w:docPart w:val="B8B5D1448FC34D7AA71F9B4D63A17C9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134" w:type="dxa"/>
            <w:vAlign w:val="center"/>
          </w:tcPr>
          <w:p w14:paraId="6C0B3F99"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0693D2A9" w14:textId="77777777" w:rsidR="008509C4" w:rsidRPr="0059399A" w:rsidRDefault="008509C4" w:rsidP="00491806">
            <w:pPr>
              <w:jc w:val="center"/>
              <w:rPr>
                <w:rFonts w:ascii="Arial" w:hAnsi="Arial" w:cs="Arial"/>
                <w:sz w:val="19"/>
                <w:szCs w:val="19"/>
              </w:rPr>
            </w:pPr>
          </w:p>
        </w:tc>
        <w:tc>
          <w:tcPr>
            <w:tcW w:w="3313" w:type="dxa"/>
            <w:vAlign w:val="center"/>
          </w:tcPr>
          <w:p w14:paraId="70055D75" w14:textId="77777777" w:rsidR="008509C4" w:rsidRPr="0059399A" w:rsidRDefault="008509C4" w:rsidP="00491806">
            <w:pPr>
              <w:jc w:val="center"/>
              <w:rPr>
                <w:rFonts w:ascii="Arial" w:hAnsi="Arial" w:cs="Arial"/>
                <w:sz w:val="19"/>
                <w:szCs w:val="19"/>
              </w:rPr>
            </w:pPr>
          </w:p>
          <w:p w14:paraId="18DF36F6" w14:textId="77777777" w:rsidR="008509C4" w:rsidRPr="0059399A" w:rsidRDefault="008509C4" w:rsidP="00491806">
            <w:pPr>
              <w:jc w:val="center"/>
              <w:rPr>
                <w:rFonts w:ascii="Arial" w:hAnsi="Arial" w:cs="Arial"/>
                <w:sz w:val="19"/>
                <w:szCs w:val="19"/>
              </w:rPr>
            </w:pPr>
          </w:p>
        </w:tc>
      </w:tr>
    </w:tbl>
    <w:p w14:paraId="691604E0" w14:textId="62BE39FF" w:rsidR="008509C4" w:rsidRDefault="008509C4"/>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F3C0534" w14:textId="77777777" w:rsidTr="001F5F8E">
        <w:trPr>
          <w:jc w:val="center"/>
        </w:trPr>
        <w:tc>
          <w:tcPr>
            <w:tcW w:w="9747" w:type="dxa"/>
            <w:gridSpan w:val="5"/>
            <w:shd w:val="clear" w:color="auto" w:fill="B2A1C7" w:themeFill="accent4" w:themeFillTint="99"/>
          </w:tcPr>
          <w:p w14:paraId="0CC5E703"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18652D32" w14:textId="77777777" w:rsidTr="001F5F8E">
        <w:trPr>
          <w:jc w:val="center"/>
        </w:trPr>
        <w:tc>
          <w:tcPr>
            <w:tcW w:w="3103" w:type="dxa"/>
            <w:shd w:val="clear" w:color="auto" w:fill="CCC0D9" w:themeFill="accent4" w:themeFillTint="66"/>
          </w:tcPr>
          <w:p w14:paraId="5CA06EAF"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11C324C4"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066629FB"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382D0BFA" w14:textId="77777777" w:rsidTr="001F5F8E">
        <w:trPr>
          <w:jc w:val="center"/>
        </w:trPr>
        <w:tc>
          <w:tcPr>
            <w:tcW w:w="3103" w:type="dxa"/>
          </w:tcPr>
          <w:p w14:paraId="7C8394AD" w14:textId="77777777" w:rsidR="00D8591E" w:rsidRPr="0059399A" w:rsidRDefault="00D8591E" w:rsidP="001F5F8E">
            <w:pPr>
              <w:rPr>
                <w:rFonts w:ascii="Arial" w:hAnsi="Arial" w:cs="Arial"/>
                <w:sz w:val="19"/>
                <w:szCs w:val="19"/>
              </w:rPr>
            </w:pPr>
          </w:p>
        </w:tc>
        <w:tc>
          <w:tcPr>
            <w:tcW w:w="2853" w:type="dxa"/>
            <w:gridSpan w:val="3"/>
          </w:tcPr>
          <w:p w14:paraId="5EEBB5EB" w14:textId="77777777" w:rsidR="00D8591E" w:rsidRPr="0059399A" w:rsidRDefault="00D8591E" w:rsidP="001F5F8E">
            <w:pPr>
              <w:rPr>
                <w:rFonts w:ascii="Arial" w:hAnsi="Arial" w:cs="Arial"/>
                <w:sz w:val="19"/>
                <w:szCs w:val="19"/>
              </w:rPr>
            </w:pPr>
          </w:p>
        </w:tc>
        <w:tc>
          <w:tcPr>
            <w:tcW w:w="3791" w:type="dxa"/>
          </w:tcPr>
          <w:p w14:paraId="13AEE8FE" w14:textId="77777777" w:rsidR="00D8591E" w:rsidRPr="0059399A" w:rsidRDefault="00D8591E" w:rsidP="001F5F8E">
            <w:pPr>
              <w:rPr>
                <w:rFonts w:ascii="Arial" w:hAnsi="Arial" w:cs="Arial"/>
                <w:sz w:val="19"/>
                <w:szCs w:val="19"/>
              </w:rPr>
            </w:pPr>
          </w:p>
        </w:tc>
      </w:tr>
      <w:tr w:rsidR="00D8591E" w:rsidRPr="0059399A" w14:paraId="596166F5" w14:textId="77777777" w:rsidTr="001F5F8E">
        <w:trPr>
          <w:jc w:val="center"/>
        </w:trPr>
        <w:tc>
          <w:tcPr>
            <w:tcW w:w="5597" w:type="dxa"/>
            <w:gridSpan w:val="3"/>
            <w:shd w:val="clear" w:color="auto" w:fill="B2A1C7" w:themeFill="accent4" w:themeFillTint="99"/>
          </w:tcPr>
          <w:p w14:paraId="33313609"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01F2C44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0963B57B" w14:textId="77777777" w:rsidTr="001F5F8E">
        <w:trPr>
          <w:jc w:val="center"/>
        </w:trPr>
        <w:tc>
          <w:tcPr>
            <w:tcW w:w="9747" w:type="dxa"/>
            <w:gridSpan w:val="5"/>
          </w:tcPr>
          <w:p w14:paraId="08B7AC90" w14:textId="77777777" w:rsidR="00D8591E" w:rsidRPr="0059399A" w:rsidRDefault="00D8591E" w:rsidP="001F5F8E">
            <w:pPr>
              <w:rPr>
                <w:rFonts w:ascii="Arial" w:hAnsi="Arial" w:cs="Arial"/>
                <w:sz w:val="19"/>
                <w:szCs w:val="19"/>
              </w:rPr>
            </w:pPr>
          </w:p>
        </w:tc>
      </w:tr>
      <w:tr w:rsidR="00D8591E" w:rsidRPr="0059399A" w14:paraId="1BE2675C" w14:textId="77777777" w:rsidTr="001F5F8E">
        <w:trPr>
          <w:jc w:val="center"/>
        </w:trPr>
        <w:tc>
          <w:tcPr>
            <w:tcW w:w="9747" w:type="dxa"/>
            <w:gridSpan w:val="5"/>
            <w:shd w:val="clear" w:color="auto" w:fill="B2A1C7" w:themeFill="accent4" w:themeFillTint="99"/>
          </w:tcPr>
          <w:p w14:paraId="5135E6C1"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4ACCBD22" w14:textId="77777777" w:rsidTr="001F5F8E">
        <w:trPr>
          <w:jc w:val="center"/>
        </w:trPr>
        <w:tc>
          <w:tcPr>
            <w:tcW w:w="9747" w:type="dxa"/>
            <w:gridSpan w:val="5"/>
          </w:tcPr>
          <w:p w14:paraId="57A407D1" w14:textId="77777777" w:rsidR="00D8591E" w:rsidRPr="0059399A" w:rsidRDefault="00D8591E" w:rsidP="001F5F8E">
            <w:pPr>
              <w:rPr>
                <w:rFonts w:ascii="Arial" w:hAnsi="Arial" w:cs="Arial"/>
                <w:sz w:val="19"/>
                <w:szCs w:val="19"/>
              </w:rPr>
            </w:pPr>
          </w:p>
        </w:tc>
      </w:tr>
      <w:tr w:rsidR="00D8591E" w:rsidRPr="0059399A" w14:paraId="26D88EAA" w14:textId="77777777" w:rsidTr="001F5F8E">
        <w:trPr>
          <w:jc w:val="center"/>
        </w:trPr>
        <w:tc>
          <w:tcPr>
            <w:tcW w:w="3754" w:type="dxa"/>
            <w:gridSpan w:val="2"/>
            <w:shd w:val="clear" w:color="auto" w:fill="B2A1C7" w:themeFill="accent4" w:themeFillTint="99"/>
          </w:tcPr>
          <w:p w14:paraId="2B80A3E2"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011BE97A" w14:textId="77777777" w:rsidR="00D8591E" w:rsidRPr="0059399A" w:rsidRDefault="00D8591E" w:rsidP="001F5F8E">
            <w:pPr>
              <w:rPr>
                <w:rFonts w:ascii="Arial" w:hAnsi="Arial" w:cs="Arial"/>
                <w:sz w:val="19"/>
                <w:szCs w:val="19"/>
              </w:rPr>
            </w:pPr>
          </w:p>
        </w:tc>
      </w:tr>
      <w:tr w:rsidR="001530E6" w:rsidRPr="0059399A" w14:paraId="082781AA" w14:textId="77777777" w:rsidTr="001F5F8E">
        <w:trPr>
          <w:jc w:val="center"/>
          <w:ins w:id="4" w:author="Milan Matovič" w:date="2018-12-05T13:03:00Z"/>
        </w:trPr>
        <w:tc>
          <w:tcPr>
            <w:tcW w:w="3754" w:type="dxa"/>
            <w:gridSpan w:val="2"/>
            <w:shd w:val="clear" w:color="auto" w:fill="B2A1C7" w:themeFill="accent4" w:themeFillTint="99"/>
          </w:tcPr>
          <w:p w14:paraId="6DB98E5D" w14:textId="55D5FD2B" w:rsidR="001530E6" w:rsidRPr="0059399A" w:rsidRDefault="001530E6" w:rsidP="0041445A">
            <w:pPr>
              <w:rPr>
                <w:ins w:id="5" w:author="Milan Matovič" w:date="2018-12-05T13:03:00Z"/>
                <w:rFonts w:ascii="Arial" w:hAnsi="Arial" w:cs="Arial"/>
                <w:b/>
                <w:sz w:val="19"/>
                <w:szCs w:val="19"/>
              </w:rPr>
            </w:pPr>
            <w:ins w:id="6" w:author="Milan Matovič" w:date="2018-12-05T13:04:00Z">
              <w:r w:rsidRPr="001530E6">
                <w:rPr>
                  <w:rFonts w:ascii="Arial" w:hAnsi="Arial" w:cs="Arial"/>
                  <w:b/>
                  <w:sz w:val="19"/>
                  <w:szCs w:val="19"/>
                </w:rPr>
                <w:t>Žiadaná výška NFP znížená o neoprávnené výdavky</w:t>
              </w:r>
              <w:r>
                <w:rPr>
                  <w:rStyle w:val="Odkaznapoznmkupodiarou"/>
                  <w:rFonts w:ascii="Arial" w:hAnsi="Arial" w:cs="Arial"/>
                  <w:b/>
                  <w:sz w:val="19"/>
                  <w:szCs w:val="19"/>
                </w:rPr>
                <w:footnoteReference w:id="11"/>
              </w:r>
              <w:r w:rsidRPr="001530E6">
                <w:rPr>
                  <w:rFonts w:ascii="Arial" w:hAnsi="Arial" w:cs="Arial"/>
                  <w:b/>
                  <w:sz w:val="19"/>
                  <w:szCs w:val="19"/>
                </w:rPr>
                <w:t>:</w:t>
              </w:r>
            </w:ins>
          </w:p>
        </w:tc>
        <w:tc>
          <w:tcPr>
            <w:tcW w:w="5993" w:type="dxa"/>
            <w:gridSpan w:val="3"/>
            <w:shd w:val="clear" w:color="auto" w:fill="FFFFFF" w:themeFill="background1"/>
          </w:tcPr>
          <w:p w14:paraId="029779C7" w14:textId="77777777" w:rsidR="001530E6" w:rsidRPr="0059399A" w:rsidRDefault="001530E6" w:rsidP="001F5F8E">
            <w:pPr>
              <w:rPr>
                <w:ins w:id="8" w:author="Milan Matovič" w:date="2018-12-05T13:03:00Z"/>
                <w:rFonts w:ascii="Arial" w:hAnsi="Arial" w:cs="Arial"/>
                <w:sz w:val="19"/>
                <w:szCs w:val="19"/>
              </w:rPr>
            </w:pPr>
          </w:p>
        </w:tc>
      </w:tr>
      <w:tr w:rsidR="00D8591E" w:rsidRPr="0059399A" w14:paraId="51C12AB3" w14:textId="77777777" w:rsidTr="001F5F8E">
        <w:trPr>
          <w:jc w:val="center"/>
        </w:trPr>
        <w:tc>
          <w:tcPr>
            <w:tcW w:w="3754" w:type="dxa"/>
            <w:gridSpan w:val="2"/>
            <w:shd w:val="clear" w:color="auto" w:fill="B2A1C7" w:themeFill="accent4" w:themeFillTint="99"/>
          </w:tcPr>
          <w:p w14:paraId="5CE5E314" w14:textId="7D8BFB79" w:rsidR="00D8591E" w:rsidRPr="0059399A" w:rsidRDefault="00D8591E" w:rsidP="00717C62">
            <w:pPr>
              <w:rPr>
                <w:rFonts w:ascii="Arial" w:hAnsi="Arial" w:cs="Arial"/>
                <w:sz w:val="19"/>
                <w:szCs w:val="19"/>
              </w:rPr>
            </w:pPr>
            <w:r w:rsidRPr="0059399A">
              <w:rPr>
                <w:rFonts w:ascii="Arial" w:hAnsi="Arial" w:cs="Arial"/>
                <w:b/>
                <w:sz w:val="19"/>
                <w:szCs w:val="19"/>
              </w:rPr>
              <w:lastRenderedPageBreak/>
              <w:t>Navrhovaná výška NFP:</w:t>
            </w:r>
          </w:p>
        </w:tc>
        <w:tc>
          <w:tcPr>
            <w:tcW w:w="5993" w:type="dxa"/>
            <w:gridSpan w:val="3"/>
            <w:shd w:val="clear" w:color="auto" w:fill="FFFFFF" w:themeFill="background1"/>
          </w:tcPr>
          <w:p w14:paraId="7A455B01" w14:textId="77777777" w:rsidR="00D8591E" w:rsidRPr="0059399A" w:rsidRDefault="00D8591E" w:rsidP="001F5F8E">
            <w:pPr>
              <w:rPr>
                <w:rFonts w:ascii="Arial" w:hAnsi="Arial" w:cs="Arial"/>
                <w:sz w:val="19"/>
                <w:szCs w:val="19"/>
              </w:rPr>
            </w:pPr>
          </w:p>
        </w:tc>
      </w:tr>
      <w:tr w:rsidR="00D8591E" w:rsidRPr="0059399A" w14:paraId="51A2F5F6" w14:textId="77777777" w:rsidTr="001F5F8E">
        <w:trPr>
          <w:jc w:val="center"/>
        </w:trPr>
        <w:tc>
          <w:tcPr>
            <w:tcW w:w="3754" w:type="dxa"/>
            <w:gridSpan w:val="2"/>
            <w:shd w:val="clear" w:color="auto" w:fill="B2A1C7" w:themeFill="accent4" w:themeFillTint="99"/>
          </w:tcPr>
          <w:p w14:paraId="7A90003F"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93" w:type="dxa"/>
            <w:gridSpan w:val="3"/>
            <w:shd w:val="clear" w:color="auto" w:fill="FFFFFF" w:themeFill="background1"/>
          </w:tcPr>
          <w:p w14:paraId="01666E52" w14:textId="77777777" w:rsidR="00D8591E" w:rsidRPr="0059399A" w:rsidRDefault="00D8591E" w:rsidP="001F5F8E">
            <w:pPr>
              <w:rPr>
                <w:rFonts w:ascii="Arial" w:hAnsi="Arial" w:cs="Arial"/>
                <w:sz w:val="19"/>
                <w:szCs w:val="19"/>
              </w:rPr>
            </w:pPr>
          </w:p>
        </w:tc>
      </w:tr>
      <w:tr w:rsidR="001530E6" w:rsidRPr="0059399A" w14:paraId="4A0E8AFC" w14:textId="77777777" w:rsidTr="00DB07E0">
        <w:trPr>
          <w:trHeight w:val="416"/>
          <w:jc w:val="center"/>
          <w:ins w:id="9" w:author="Milan Matovič" w:date="2018-12-05T13:05:00Z"/>
        </w:trPr>
        <w:tc>
          <w:tcPr>
            <w:tcW w:w="3754" w:type="dxa"/>
            <w:gridSpan w:val="2"/>
            <w:shd w:val="clear" w:color="auto" w:fill="B2A1C7" w:themeFill="accent4" w:themeFillTint="99"/>
          </w:tcPr>
          <w:p w14:paraId="0DD71C97" w14:textId="03F22D52" w:rsidR="001530E6" w:rsidRPr="0059399A" w:rsidRDefault="001530E6" w:rsidP="0041445A">
            <w:pPr>
              <w:rPr>
                <w:ins w:id="10" w:author="Milan Matovič" w:date="2018-12-05T13:05:00Z"/>
                <w:rFonts w:ascii="Arial" w:hAnsi="Arial" w:cs="Arial"/>
                <w:b/>
                <w:sz w:val="19"/>
                <w:szCs w:val="19"/>
              </w:rPr>
            </w:pPr>
            <w:ins w:id="11" w:author="Milan Matovič" w:date="2018-12-05T13:05:00Z">
              <w:r w:rsidRPr="001530E6">
                <w:rPr>
                  <w:rFonts w:ascii="Arial" w:hAnsi="Arial" w:cs="Arial"/>
                  <w:b/>
                  <w:sz w:val="19"/>
                  <w:szCs w:val="19"/>
                </w:rPr>
                <w:t>Identifikácia iných zmien v ŽoNFP</w:t>
              </w:r>
              <w:r>
                <w:rPr>
                  <w:rStyle w:val="Odkaznapoznmkupodiarou"/>
                  <w:rFonts w:ascii="Arial" w:hAnsi="Arial" w:cs="Arial"/>
                  <w:b/>
                  <w:sz w:val="19"/>
                  <w:szCs w:val="19"/>
                </w:rPr>
                <w:footnoteReference w:id="13"/>
              </w:r>
              <w:r w:rsidRPr="001530E6">
                <w:rPr>
                  <w:rFonts w:ascii="Arial" w:hAnsi="Arial" w:cs="Arial"/>
                  <w:b/>
                  <w:sz w:val="19"/>
                  <w:szCs w:val="19"/>
                </w:rPr>
                <w:t>:</w:t>
              </w:r>
            </w:ins>
          </w:p>
        </w:tc>
        <w:tc>
          <w:tcPr>
            <w:tcW w:w="5993" w:type="dxa"/>
            <w:gridSpan w:val="3"/>
            <w:shd w:val="clear" w:color="auto" w:fill="FFFFFF" w:themeFill="background1"/>
          </w:tcPr>
          <w:p w14:paraId="107094F1" w14:textId="77777777" w:rsidR="001530E6" w:rsidRPr="0059399A" w:rsidRDefault="001530E6" w:rsidP="001F5F8E">
            <w:pPr>
              <w:rPr>
                <w:ins w:id="13" w:author="Milan Matovič" w:date="2018-12-05T13:05:00Z"/>
                <w:rFonts w:ascii="Arial" w:hAnsi="Arial" w:cs="Arial"/>
                <w:sz w:val="19"/>
                <w:szCs w:val="19"/>
              </w:rPr>
            </w:pPr>
          </w:p>
        </w:tc>
      </w:tr>
      <w:tr w:rsidR="00D8591E" w:rsidRPr="0059399A" w14:paraId="1201B0CC" w14:textId="77777777" w:rsidTr="00DB07E0">
        <w:trPr>
          <w:trHeight w:val="1126"/>
          <w:jc w:val="center"/>
        </w:trPr>
        <w:tc>
          <w:tcPr>
            <w:tcW w:w="9747" w:type="dxa"/>
            <w:gridSpan w:val="5"/>
            <w:shd w:val="clear" w:color="auto" w:fill="FFFFFF" w:themeFill="background1"/>
          </w:tcPr>
          <w:p w14:paraId="5E62E75F" w14:textId="77777777" w:rsidR="00575446" w:rsidRPr="00575446" w:rsidRDefault="00575446" w:rsidP="00575446">
            <w:pPr>
              <w:rPr>
                <w:rFonts w:ascii="Arial" w:hAnsi="Arial" w:cs="Arial"/>
                <w:b/>
                <w:sz w:val="19"/>
                <w:szCs w:val="19"/>
              </w:rPr>
            </w:pPr>
            <w:r w:rsidRPr="00575446">
              <w:rPr>
                <w:rFonts w:ascii="Arial" w:hAnsi="Arial" w:cs="Arial"/>
                <w:b/>
                <w:sz w:val="19"/>
                <w:szCs w:val="19"/>
              </w:rPr>
              <w:t>VYJADRENIE</w:t>
            </w:r>
          </w:p>
          <w:p w14:paraId="13531C41" w14:textId="77777777" w:rsidR="00575446" w:rsidRPr="00575446" w:rsidRDefault="00575446" w:rsidP="00575446">
            <w:pPr>
              <w:rPr>
                <w:rFonts w:ascii="Arial" w:hAnsi="Arial" w:cs="Arial"/>
                <w:sz w:val="19"/>
                <w:szCs w:val="19"/>
              </w:rPr>
            </w:pPr>
          </w:p>
          <w:p w14:paraId="73C2C4B8" w14:textId="1972135C" w:rsidR="00D8591E" w:rsidRPr="0059399A" w:rsidRDefault="00575446" w:rsidP="001530E6">
            <w:pPr>
              <w:rPr>
                <w:rFonts w:ascii="Arial" w:hAnsi="Arial" w:cs="Arial"/>
                <w:sz w:val="19"/>
                <w:szCs w:val="19"/>
              </w:rPr>
            </w:pPr>
            <w:r w:rsidRPr="00575446">
              <w:rPr>
                <w:rFonts w:ascii="Arial" w:hAnsi="Arial" w:cs="Arial"/>
                <w:sz w:val="19"/>
                <w:szCs w:val="19"/>
              </w:rPr>
              <w:t>Na základe overených skutočností potvrdzujem, že</w:t>
            </w:r>
            <w:ins w:id="14" w:author="Milan Matovič" w:date="2018-12-05T13:06:00Z">
              <w:r w:rsidR="001530E6">
                <w:t xml:space="preserve"> </w:t>
              </w:r>
              <w:r w:rsidR="001530E6" w:rsidRPr="00DB07E0">
                <w:rPr>
                  <w:rFonts w:ascii="Arial" w:hAnsi="Arial" w:cs="Arial"/>
                  <w:sz w:val="19"/>
                  <w:szCs w:val="19"/>
                </w:rPr>
                <w:t>... (uveďte jednu z možností v súlade s ustanovením § 7 ods. 3 zákona o finančnej kontrole).</w:t>
              </w:r>
              <w:r w:rsidR="001530E6" w:rsidRPr="00DB07E0">
                <w:rPr>
                  <w:rFonts w:ascii="Arial" w:hAnsi="Arial" w:cs="Arial"/>
                  <w:sz w:val="19"/>
                  <w:szCs w:val="19"/>
                  <w:vertAlign w:val="superscript"/>
                </w:rPr>
                <w:footnoteReference w:id="14"/>
              </w:r>
              <w:r w:rsidR="001530E6" w:rsidRPr="00DB07E0">
                <w:rPr>
                  <w:rFonts w:ascii="Arial" w:hAnsi="Arial" w:cs="Arial"/>
                  <w:sz w:val="19"/>
                  <w:szCs w:val="19"/>
                  <w:rPrChange w:id="17" w:author="Milan Matovič" w:date="2018-12-05T13:14:00Z">
                    <w:rPr/>
                  </w:rPrChange>
                </w:rPr>
                <w:t xml:space="preserve"> </w:t>
              </w:r>
            </w:ins>
            <w:del w:id="18" w:author="Milan Matovič" w:date="2018-12-05T13:06:00Z">
              <w:r w:rsidRPr="00575446" w:rsidDel="001530E6">
                <w:rPr>
                  <w:rFonts w:ascii="Arial" w:hAnsi="Arial" w:cs="Arial"/>
                  <w:sz w:val="19"/>
                  <w:szCs w:val="19"/>
                </w:rPr>
                <w:delText xml:space="preserve">  </w:delText>
              </w:r>
            </w:del>
            <w:customXmlDelRangeStart w:id="19" w:author="Milan Matovič" w:date="2018-12-05T13:06:00Z"/>
            <w:sdt>
              <w:sdtPr>
                <w:rPr>
                  <w:rFonts w:ascii="Arial" w:hAnsi="Arial" w:cs="Arial"/>
                  <w:sz w:val="19"/>
                  <w:szCs w:val="19"/>
                </w:rPr>
                <w:id w:val="-335158929"/>
                <w:placeholder>
                  <w:docPart w:val="C86CDBBDD1CE440F9675269F7ABA48F0"/>
                </w:placeholder>
              </w:sdtPr>
              <w:sdtEndPr/>
              <w:sdtContent>
                <w:customXmlDelRangeEnd w:id="19"/>
                <w:customXmlDelRangeStart w:id="20" w:author="Milan Matovič" w:date="2018-12-05T13:06:00Z"/>
              </w:sdtContent>
            </w:sdt>
            <w:customXmlDelRangeEnd w:id="20"/>
          </w:p>
        </w:tc>
      </w:tr>
      <w:tr w:rsidR="00D8591E" w:rsidRPr="0059399A" w14:paraId="3B9F4665" w14:textId="77777777" w:rsidTr="001F5F8E">
        <w:trPr>
          <w:jc w:val="center"/>
        </w:trPr>
        <w:tc>
          <w:tcPr>
            <w:tcW w:w="3754" w:type="dxa"/>
            <w:gridSpan w:val="2"/>
            <w:shd w:val="clear" w:color="auto" w:fill="B2A1C7" w:themeFill="accent4" w:themeFillTint="99"/>
          </w:tcPr>
          <w:p w14:paraId="65E82F97" w14:textId="067A49D2"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575446" w:rsidRPr="00575446">
              <w:rPr>
                <w:vertAlign w:val="superscript"/>
              </w:rPr>
              <w:t xml:space="preserve"> </w:t>
            </w:r>
            <w:r w:rsidR="00575446" w:rsidRPr="00575446">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3"/>
            <w:shd w:val="clear" w:color="auto" w:fill="FFFFFF" w:themeFill="background1"/>
          </w:tcPr>
          <w:p w14:paraId="17769783" w14:textId="77777777" w:rsidR="00D8591E" w:rsidRPr="0059399A" w:rsidRDefault="00D8591E" w:rsidP="001F5F8E">
            <w:pPr>
              <w:rPr>
                <w:rFonts w:ascii="Arial" w:hAnsi="Arial" w:cs="Arial"/>
                <w:sz w:val="19"/>
                <w:szCs w:val="19"/>
              </w:rPr>
            </w:pPr>
          </w:p>
        </w:tc>
      </w:tr>
      <w:tr w:rsidR="00D8591E" w:rsidRPr="0059399A" w14:paraId="1EAED05C" w14:textId="77777777" w:rsidTr="001F5F8E">
        <w:trPr>
          <w:jc w:val="center"/>
        </w:trPr>
        <w:tc>
          <w:tcPr>
            <w:tcW w:w="3754" w:type="dxa"/>
            <w:gridSpan w:val="2"/>
            <w:shd w:val="clear" w:color="auto" w:fill="B2A1C7" w:themeFill="accent4" w:themeFillTint="99"/>
          </w:tcPr>
          <w:p w14:paraId="685C674E"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3BF41AA4" w14:textId="77777777" w:rsidR="00D8591E" w:rsidRPr="0059399A" w:rsidRDefault="00D8591E" w:rsidP="001F5F8E">
            <w:pPr>
              <w:rPr>
                <w:rFonts w:ascii="Arial" w:hAnsi="Arial" w:cs="Arial"/>
                <w:sz w:val="19"/>
                <w:szCs w:val="19"/>
              </w:rPr>
            </w:pPr>
          </w:p>
        </w:tc>
      </w:tr>
      <w:tr w:rsidR="00D8591E" w:rsidRPr="0059399A" w14:paraId="206937F0" w14:textId="77777777" w:rsidTr="001F5F8E">
        <w:trPr>
          <w:jc w:val="center"/>
        </w:trPr>
        <w:tc>
          <w:tcPr>
            <w:tcW w:w="3754" w:type="dxa"/>
            <w:gridSpan w:val="2"/>
            <w:tcBorders>
              <w:bottom w:val="nil"/>
            </w:tcBorders>
            <w:shd w:val="clear" w:color="auto" w:fill="B2A1C7" w:themeFill="accent4" w:themeFillTint="99"/>
          </w:tcPr>
          <w:p w14:paraId="337C178A"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3A9FD2DD" w14:textId="77777777" w:rsidR="00D8591E" w:rsidRPr="0059399A" w:rsidRDefault="00D8591E" w:rsidP="001F5F8E">
            <w:pPr>
              <w:rPr>
                <w:rFonts w:ascii="Arial" w:hAnsi="Arial" w:cs="Arial"/>
                <w:sz w:val="19"/>
                <w:szCs w:val="19"/>
              </w:rPr>
            </w:pPr>
          </w:p>
        </w:tc>
      </w:tr>
      <w:tr w:rsidR="00D8591E" w:rsidRPr="0059399A" w14:paraId="5EC2D6DE" w14:textId="77777777" w:rsidTr="001F5F8E">
        <w:trPr>
          <w:jc w:val="center"/>
        </w:trPr>
        <w:tc>
          <w:tcPr>
            <w:tcW w:w="9747" w:type="dxa"/>
            <w:gridSpan w:val="5"/>
            <w:shd w:val="clear" w:color="auto" w:fill="FFFFFF" w:themeFill="background1"/>
          </w:tcPr>
          <w:p w14:paraId="7F93A8E2" w14:textId="77777777" w:rsidR="00D8591E" w:rsidRPr="0059399A" w:rsidRDefault="00D8591E" w:rsidP="001F5F8E">
            <w:pPr>
              <w:rPr>
                <w:rFonts w:ascii="Arial" w:hAnsi="Arial" w:cs="Arial"/>
                <w:sz w:val="19"/>
                <w:szCs w:val="19"/>
              </w:rPr>
            </w:pPr>
          </w:p>
        </w:tc>
      </w:tr>
      <w:tr w:rsidR="00D8591E" w:rsidRPr="0059399A" w14:paraId="35108B3F" w14:textId="77777777" w:rsidTr="001F5F8E">
        <w:trPr>
          <w:jc w:val="center"/>
        </w:trPr>
        <w:tc>
          <w:tcPr>
            <w:tcW w:w="3754" w:type="dxa"/>
            <w:gridSpan w:val="2"/>
            <w:shd w:val="clear" w:color="auto" w:fill="B2A1C7" w:themeFill="accent4" w:themeFillTint="99"/>
          </w:tcPr>
          <w:p w14:paraId="73B9EAB9" w14:textId="6776496E" w:rsidR="00D8591E" w:rsidRPr="0059399A" w:rsidRDefault="00D8591E" w:rsidP="001530E6">
            <w:pPr>
              <w:rPr>
                <w:rFonts w:ascii="Arial" w:hAnsi="Arial" w:cs="Arial"/>
                <w:sz w:val="19"/>
                <w:szCs w:val="19"/>
              </w:rPr>
            </w:pPr>
            <w:r w:rsidRPr="0059399A">
              <w:rPr>
                <w:rFonts w:ascii="Arial" w:hAnsi="Arial" w:cs="Arial"/>
                <w:sz w:val="19"/>
                <w:szCs w:val="19"/>
              </w:rPr>
              <w:t>Vypracoval (odborný hodnotiteľ č. 2)</w:t>
            </w:r>
            <w:r w:rsidR="00575446" w:rsidRPr="00575446">
              <w:rPr>
                <w:vertAlign w:val="superscript"/>
              </w:rPr>
              <w:t xml:space="preserve"> </w:t>
            </w:r>
            <w:r w:rsidR="00575446" w:rsidRPr="00575446">
              <w:rPr>
                <w:rFonts w:ascii="Arial" w:hAnsi="Arial" w:cs="Arial"/>
                <w:sz w:val="19"/>
                <w:szCs w:val="19"/>
                <w:vertAlign w:val="superscript"/>
              </w:rPr>
              <w:footnoteReference w:id="16"/>
            </w:r>
            <w:r w:rsidR="00575446" w:rsidRPr="00575446">
              <w:rPr>
                <w:rFonts w:ascii="Arial" w:hAnsi="Arial" w:cs="Arial"/>
                <w:sz w:val="19"/>
                <w:szCs w:val="19"/>
                <w:vertAlign w:val="superscript"/>
              </w:rPr>
              <w:t xml:space="preserve">, </w:t>
            </w:r>
            <w:del w:id="21" w:author="Milan Matovič" w:date="2018-12-05T13:07:00Z">
              <w:r w:rsidR="00575446" w:rsidRPr="00575446" w:rsidDel="001530E6">
                <w:rPr>
                  <w:rFonts w:ascii="Arial" w:hAnsi="Arial" w:cs="Arial"/>
                  <w:sz w:val="19"/>
                  <w:szCs w:val="19"/>
                  <w:vertAlign w:val="superscript"/>
                </w:rPr>
                <w:footnoteReference w:id="17"/>
              </w:r>
              <w:r w:rsidR="0051282E" w:rsidDel="001530E6">
                <w:rPr>
                  <w:rFonts w:ascii="Arial" w:hAnsi="Arial" w:cs="Arial"/>
                  <w:sz w:val="19"/>
                  <w:szCs w:val="19"/>
                  <w:vertAlign w:val="superscript"/>
                </w:rPr>
                <w:delText>,</w:delText>
              </w:r>
            </w:del>
            <w:r w:rsidR="0051282E">
              <w:rPr>
                <w:rFonts w:ascii="Arial" w:hAnsi="Arial" w:cs="Arial"/>
                <w:sz w:val="19"/>
                <w:szCs w:val="19"/>
                <w:vertAlign w:val="superscript"/>
              </w:rPr>
              <w:t xml:space="preserve"> 16</w:t>
            </w:r>
            <w:r w:rsidRPr="0059399A">
              <w:rPr>
                <w:rFonts w:ascii="Arial" w:hAnsi="Arial" w:cs="Arial"/>
                <w:sz w:val="19"/>
                <w:szCs w:val="19"/>
              </w:rPr>
              <w:t>:</w:t>
            </w:r>
          </w:p>
        </w:tc>
        <w:tc>
          <w:tcPr>
            <w:tcW w:w="5993" w:type="dxa"/>
            <w:gridSpan w:val="3"/>
            <w:shd w:val="clear" w:color="auto" w:fill="FFFFFF" w:themeFill="background1"/>
          </w:tcPr>
          <w:p w14:paraId="3E6EA083" w14:textId="3351BA1C" w:rsidR="00D8591E" w:rsidRPr="0059399A" w:rsidRDefault="00575446" w:rsidP="001F5F8E">
            <w:pPr>
              <w:rPr>
                <w:rFonts w:ascii="Arial" w:hAnsi="Arial" w:cs="Arial"/>
                <w:sz w:val="19"/>
                <w:szCs w:val="19"/>
              </w:rPr>
            </w:pPr>
            <w:r>
              <w:rPr>
                <w:rFonts w:ascii="Arial" w:hAnsi="Arial" w:cs="Arial"/>
                <w:sz w:val="19"/>
                <w:szCs w:val="19"/>
              </w:rPr>
              <w:t xml:space="preserve"> </w:t>
            </w:r>
          </w:p>
        </w:tc>
      </w:tr>
      <w:tr w:rsidR="00D8591E" w:rsidRPr="0059399A" w14:paraId="543488F3" w14:textId="77777777" w:rsidTr="001F5F8E">
        <w:trPr>
          <w:jc w:val="center"/>
        </w:trPr>
        <w:tc>
          <w:tcPr>
            <w:tcW w:w="3754" w:type="dxa"/>
            <w:gridSpan w:val="2"/>
            <w:shd w:val="clear" w:color="auto" w:fill="B2A1C7" w:themeFill="accent4" w:themeFillTint="99"/>
          </w:tcPr>
          <w:p w14:paraId="56BAB89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44773DB" w14:textId="77777777" w:rsidR="00D8591E" w:rsidRPr="0059399A" w:rsidRDefault="00D8591E" w:rsidP="001F5F8E">
            <w:pPr>
              <w:rPr>
                <w:rFonts w:ascii="Arial" w:hAnsi="Arial" w:cs="Arial"/>
                <w:sz w:val="19"/>
                <w:szCs w:val="19"/>
              </w:rPr>
            </w:pPr>
          </w:p>
        </w:tc>
      </w:tr>
      <w:tr w:rsidR="00D8591E" w:rsidRPr="0059399A" w14:paraId="675F74C6" w14:textId="77777777" w:rsidTr="001F5F8E">
        <w:trPr>
          <w:jc w:val="center"/>
        </w:trPr>
        <w:tc>
          <w:tcPr>
            <w:tcW w:w="3754" w:type="dxa"/>
            <w:gridSpan w:val="2"/>
            <w:tcBorders>
              <w:bottom w:val="nil"/>
            </w:tcBorders>
            <w:shd w:val="clear" w:color="auto" w:fill="B2A1C7" w:themeFill="accent4" w:themeFillTint="99"/>
          </w:tcPr>
          <w:p w14:paraId="7E76BDCC"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C5C2E0D" w14:textId="77777777" w:rsidR="00D8591E" w:rsidRPr="0059399A" w:rsidRDefault="00D8591E" w:rsidP="001F5F8E">
            <w:pPr>
              <w:rPr>
                <w:rFonts w:ascii="Arial" w:hAnsi="Arial" w:cs="Arial"/>
                <w:sz w:val="19"/>
                <w:szCs w:val="19"/>
              </w:rPr>
            </w:pPr>
          </w:p>
        </w:tc>
      </w:tr>
      <w:tr w:rsidR="00D8591E" w:rsidRPr="0059399A" w14:paraId="76E1A31A" w14:textId="77777777" w:rsidTr="001F5F8E">
        <w:trPr>
          <w:jc w:val="center"/>
        </w:trPr>
        <w:tc>
          <w:tcPr>
            <w:tcW w:w="3754" w:type="dxa"/>
            <w:gridSpan w:val="2"/>
            <w:tcBorders>
              <w:bottom w:val="nil"/>
            </w:tcBorders>
            <w:shd w:val="clear" w:color="auto" w:fill="auto"/>
          </w:tcPr>
          <w:p w14:paraId="540FB7C8"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A0A440D" w14:textId="77777777" w:rsidR="00D8591E" w:rsidRPr="0059399A" w:rsidRDefault="00D8591E" w:rsidP="001F5F8E">
            <w:pPr>
              <w:rPr>
                <w:rFonts w:ascii="Arial" w:hAnsi="Arial" w:cs="Arial"/>
                <w:sz w:val="19"/>
                <w:szCs w:val="19"/>
              </w:rPr>
            </w:pPr>
          </w:p>
        </w:tc>
      </w:tr>
      <w:tr w:rsidR="00D8591E" w:rsidRPr="0059399A" w14:paraId="7C248BC1" w14:textId="77777777" w:rsidTr="001F5F8E">
        <w:trPr>
          <w:jc w:val="center"/>
        </w:trPr>
        <w:tc>
          <w:tcPr>
            <w:tcW w:w="3754" w:type="dxa"/>
            <w:gridSpan w:val="2"/>
            <w:shd w:val="clear" w:color="auto" w:fill="B2A1C7" w:themeFill="accent4" w:themeFillTint="99"/>
          </w:tcPr>
          <w:p w14:paraId="493B0A5D" w14:textId="5C71692C" w:rsidR="00D8591E" w:rsidRPr="00575446" w:rsidRDefault="00D8591E" w:rsidP="0051282E">
            <w:pPr>
              <w:rPr>
                <w:rFonts w:ascii="Arial" w:hAnsi="Arial" w:cs="Arial"/>
                <w:sz w:val="19"/>
                <w:szCs w:val="19"/>
              </w:rPr>
            </w:pPr>
            <w:r w:rsidRPr="00575446">
              <w:rPr>
                <w:rFonts w:ascii="Arial" w:hAnsi="Arial" w:cs="Arial"/>
                <w:sz w:val="19"/>
                <w:szCs w:val="19"/>
              </w:rPr>
              <w:t>Vypracoval (zástupca gestora HP alebo ním poverená osoba</w:t>
            </w:r>
            <w:r w:rsidRPr="00575446">
              <w:rPr>
                <w:rStyle w:val="Odkaznapoznmkupodiarou"/>
                <w:rFonts w:ascii="Arial" w:hAnsi="Arial" w:cs="Arial"/>
                <w:sz w:val="19"/>
                <w:szCs w:val="19"/>
              </w:rPr>
              <w:footnoteReference w:id="18"/>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9"/>
            </w:r>
            <w:r w:rsidR="00575446" w:rsidRPr="00575446">
              <w:rPr>
                <w:rFonts w:ascii="Arial" w:hAnsi="Arial" w:cs="Arial"/>
                <w:sz w:val="19"/>
                <w:szCs w:val="19"/>
                <w:vertAlign w:val="superscript"/>
              </w:rPr>
              <w:t>,</w:t>
            </w:r>
            <w:r w:rsidRPr="00575446">
              <w:rPr>
                <w:rFonts w:ascii="Arial" w:hAnsi="Arial" w:cs="Arial"/>
                <w:sz w:val="19"/>
                <w:szCs w:val="19"/>
              </w:rPr>
              <w:t>):</w:t>
            </w:r>
          </w:p>
        </w:tc>
        <w:tc>
          <w:tcPr>
            <w:tcW w:w="5993" w:type="dxa"/>
            <w:gridSpan w:val="3"/>
            <w:shd w:val="clear" w:color="auto" w:fill="FFFFFF" w:themeFill="background1"/>
          </w:tcPr>
          <w:p w14:paraId="79097D9B" w14:textId="77777777" w:rsidR="00D8591E" w:rsidRPr="00190AB6" w:rsidRDefault="00D8591E" w:rsidP="001F5F8E">
            <w:pPr>
              <w:rPr>
                <w:rFonts w:ascii="Arial" w:hAnsi="Arial" w:cs="Arial"/>
                <w:sz w:val="19"/>
                <w:szCs w:val="19"/>
                <w:highlight w:val="yellow"/>
              </w:rPr>
            </w:pPr>
          </w:p>
        </w:tc>
      </w:tr>
      <w:tr w:rsidR="00D8591E" w:rsidRPr="0059399A" w14:paraId="12AC2889" w14:textId="77777777" w:rsidTr="001F5F8E">
        <w:trPr>
          <w:jc w:val="center"/>
        </w:trPr>
        <w:tc>
          <w:tcPr>
            <w:tcW w:w="3754" w:type="dxa"/>
            <w:gridSpan w:val="2"/>
            <w:shd w:val="clear" w:color="auto" w:fill="B2A1C7" w:themeFill="accent4" w:themeFillTint="99"/>
          </w:tcPr>
          <w:p w14:paraId="21127369" w14:textId="77777777" w:rsidR="00D8591E" w:rsidRPr="00575446" w:rsidRDefault="00D8591E" w:rsidP="001F5F8E">
            <w:pPr>
              <w:rPr>
                <w:rFonts w:ascii="Arial" w:hAnsi="Arial" w:cs="Arial"/>
                <w:sz w:val="19"/>
                <w:szCs w:val="19"/>
              </w:rPr>
            </w:pPr>
            <w:r w:rsidRPr="00575446">
              <w:rPr>
                <w:rFonts w:ascii="Arial" w:hAnsi="Arial" w:cs="Arial"/>
                <w:sz w:val="19"/>
                <w:szCs w:val="19"/>
              </w:rPr>
              <w:t>Dátum:</w:t>
            </w:r>
          </w:p>
        </w:tc>
        <w:tc>
          <w:tcPr>
            <w:tcW w:w="5993" w:type="dxa"/>
            <w:gridSpan w:val="3"/>
            <w:shd w:val="clear" w:color="auto" w:fill="FFFFFF" w:themeFill="background1"/>
          </w:tcPr>
          <w:p w14:paraId="5BE24634" w14:textId="77777777" w:rsidR="00D8591E" w:rsidRPr="00190AB6" w:rsidRDefault="00D8591E" w:rsidP="001F5F8E">
            <w:pPr>
              <w:rPr>
                <w:rFonts w:ascii="Arial" w:hAnsi="Arial" w:cs="Arial"/>
                <w:sz w:val="19"/>
                <w:szCs w:val="19"/>
                <w:highlight w:val="yellow"/>
              </w:rPr>
            </w:pPr>
          </w:p>
        </w:tc>
      </w:tr>
      <w:tr w:rsidR="00D8591E" w:rsidRPr="0059399A" w14:paraId="160BDC43" w14:textId="77777777" w:rsidTr="001F5F8E">
        <w:trPr>
          <w:jc w:val="center"/>
        </w:trPr>
        <w:tc>
          <w:tcPr>
            <w:tcW w:w="3754" w:type="dxa"/>
            <w:gridSpan w:val="2"/>
            <w:tcBorders>
              <w:bottom w:val="nil"/>
            </w:tcBorders>
            <w:shd w:val="clear" w:color="auto" w:fill="B2A1C7" w:themeFill="accent4" w:themeFillTint="99"/>
          </w:tcPr>
          <w:p w14:paraId="719BDBF8" w14:textId="77777777" w:rsidR="00D8591E" w:rsidRPr="00575446" w:rsidRDefault="00D8591E" w:rsidP="001F5F8E">
            <w:pPr>
              <w:rPr>
                <w:rFonts w:ascii="Arial" w:hAnsi="Arial" w:cs="Arial"/>
                <w:sz w:val="19"/>
                <w:szCs w:val="19"/>
              </w:rPr>
            </w:pPr>
            <w:r w:rsidRPr="00575446">
              <w:rPr>
                <w:rFonts w:ascii="Arial" w:hAnsi="Arial" w:cs="Arial"/>
                <w:sz w:val="19"/>
                <w:szCs w:val="19"/>
              </w:rPr>
              <w:t>Podpis:</w:t>
            </w:r>
          </w:p>
        </w:tc>
        <w:tc>
          <w:tcPr>
            <w:tcW w:w="5993" w:type="dxa"/>
            <w:gridSpan w:val="3"/>
            <w:shd w:val="clear" w:color="auto" w:fill="FFFFFF" w:themeFill="background1"/>
          </w:tcPr>
          <w:p w14:paraId="0352AEE3" w14:textId="77777777" w:rsidR="00D8591E" w:rsidRPr="00190AB6" w:rsidRDefault="00D8591E" w:rsidP="001F5F8E">
            <w:pPr>
              <w:rPr>
                <w:rFonts w:ascii="Arial" w:hAnsi="Arial" w:cs="Arial"/>
                <w:sz w:val="19"/>
                <w:szCs w:val="19"/>
                <w:highlight w:val="yellow"/>
              </w:rPr>
            </w:pPr>
          </w:p>
        </w:tc>
      </w:tr>
      <w:tr w:rsidR="00D8591E" w:rsidRPr="0059399A" w14:paraId="7908B1C0" w14:textId="77777777" w:rsidTr="001F5F8E">
        <w:trPr>
          <w:jc w:val="center"/>
        </w:trPr>
        <w:tc>
          <w:tcPr>
            <w:tcW w:w="3754" w:type="dxa"/>
            <w:gridSpan w:val="2"/>
            <w:shd w:val="clear" w:color="auto" w:fill="auto"/>
          </w:tcPr>
          <w:p w14:paraId="600DA6BF"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06C2C4E8" w14:textId="77777777" w:rsidR="00D8591E" w:rsidRPr="0059399A" w:rsidRDefault="00D8591E" w:rsidP="001F5F8E">
            <w:pPr>
              <w:rPr>
                <w:rFonts w:ascii="Arial" w:hAnsi="Arial" w:cs="Arial"/>
                <w:sz w:val="19"/>
                <w:szCs w:val="19"/>
              </w:rPr>
            </w:pPr>
          </w:p>
        </w:tc>
      </w:tr>
      <w:tr w:rsidR="00D8591E" w:rsidRPr="0059399A" w14:paraId="2A4CF65A" w14:textId="77777777" w:rsidTr="001F5F8E">
        <w:trPr>
          <w:jc w:val="center"/>
        </w:trPr>
        <w:tc>
          <w:tcPr>
            <w:tcW w:w="3754" w:type="dxa"/>
            <w:gridSpan w:val="2"/>
            <w:shd w:val="clear" w:color="auto" w:fill="B2A1C7" w:themeFill="accent4" w:themeFillTint="99"/>
          </w:tcPr>
          <w:p w14:paraId="5D97F8CD" w14:textId="50CDD205" w:rsidR="00D8591E" w:rsidRPr="0059399A" w:rsidRDefault="001530E6" w:rsidP="0051282E">
            <w:pPr>
              <w:rPr>
                <w:rFonts w:ascii="Arial" w:hAnsi="Arial" w:cs="Arial"/>
                <w:sz w:val="19"/>
                <w:szCs w:val="19"/>
              </w:rPr>
            </w:pPr>
            <w:ins w:id="24" w:author="Milan Matovič" w:date="2018-12-05T13:09:00Z">
              <w:r w:rsidRPr="001530E6">
                <w:rPr>
                  <w:rFonts w:ascii="Arial" w:hAnsi="Arial" w:cs="Arial"/>
                  <w:sz w:val="19"/>
                  <w:szCs w:val="19"/>
                </w:rPr>
                <w:t>Odborné hodnotenie za RO overil</w:t>
              </w:r>
              <w:r w:rsidRPr="001530E6">
                <w:rPr>
                  <w:rFonts w:ascii="Arial" w:hAnsi="Arial" w:cs="Arial"/>
                  <w:sz w:val="19"/>
                  <w:szCs w:val="19"/>
                  <w:vertAlign w:val="superscript"/>
                </w:rPr>
                <w:footnoteReference w:id="20"/>
              </w:r>
              <w:r w:rsidRPr="001530E6">
                <w:rPr>
                  <w:rFonts w:ascii="Arial" w:hAnsi="Arial" w:cs="Arial"/>
                  <w:sz w:val="19"/>
                  <w:szCs w:val="19"/>
                  <w:vertAlign w:val="superscript"/>
                </w:rPr>
                <w:footnoteReference w:id="21"/>
              </w:r>
            </w:ins>
            <w:del w:id="29" w:author="Milan Matovič" w:date="2018-12-05T13:09:00Z">
              <w:r w:rsidR="00D8591E" w:rsidRPr="0059399A" w:rsidDel="001530E6">
                <w:rPr>
                  <w:rFonts w:ascii="Arial" w:hAnsi="Arial" w:cs="Arial"/>
                  <w:sz w:val="19"/>
                  <w:szCs w:val="19"/>
                </w:rPr>
                <w:delText>Výsledky odborného hodnotenia zadal</w:delText>
              </w:r>
              <w:r w:rsidR="0051282E" w:rsidDel="001530E6">
                <w:rPr>
                  <w:rFonts w:ascii="Arial" w:hAnsi="Arial" w:cs="Arial"/>
                  <w:sz w:val="19"/>
                  <w:szCs w:val="19"/>
                  <w:vertAlign w:val="superscript"/>
                </w:rPr>
                <w:delText>18</w:delText>
              </w:r>
            </w:del>
            <w:r w:rsidR="00D8591E" w:rsidRPr="0059399A">
              <w:rPr>
                <w:rFonts w:ascii="Arial" w:hAnsi="Arial" w:cs="Arial"/>
                <w:sz w:val="19"/>
                <w:szCs w:val="19"/>
              </w:rPr>
              <w:t>:</w:t>
            </w:r>
            <w:ins w:id="30" w:author="Milan Matovič" w:date="2018-12-05T13:09:00Z">
              <w:r>
                <w:rPr>
                  <w:rFonts w:ascii="Arial" w:hAnsi="Arial" w:cs="Arial"/>
                  <w:sz w:val="19"/>
                  <w:szCs w:val="19"/>
                </w:rPr>
                <w:t xml:space="preserve"> </w:t>
              </w:r>
            </w:ins>
          </w:p>
        </w:tc>
        <w:tc>
          <w:tcPr>
            <w:tcW w:w="5993" w:type="dxa"/>
            <w:gridSpan w:val="3"/>
            <w:shd w:val="clear" w:color="auto" w:fill="auto"/>
          </w:tcPr>
          <w:p w14:paraId="2A30B999" w14:textId="77777777" w:rsidR="00D8591E" w:rsidRPr="0059399A" w:rsidRDefault="00D8591E" w:rsidP="001F5F8E">
            <w:pPr>
              <w:rPr>
                <w:rFonts w:ascii="Arial" w:hAnsi="Arial" w:cs="Arial"/>
                <w:sz w:val="19"/>
                <w:szCs w:val="19"/>
              </w:rPr>
            </w:pPr>
          </w:p>
        </w:tc>
      </w:tr>
      <w:tr w:rsidR="00D8591E" w:rsidRPr="0059399A" w14:paraId="60C12949" w14:textId="77777777" w:rsidTr="001F5F8E">
        <w:trPr>
          <w:jc w:val="center"/>
        </w:trPr>
        <w:tc>
          <w:tcPr>
            <w:tcW w:w="3754" w:type="dxa"/>
            <w:gridSpan w:val="2"/>
            <w:shd w:val="clear" w:color="auto" w:fill="B2A1C7" w:themeFill="accent4" w:themeFillTint="99"/>
          </w:tcPr>
          <w:p w14:paraId="6593B761" w14:textId="77777777" w:rsidR="00D8591E" w:rsidRPr="0059399A" w:rsidRDefault="00D8591E" w:rsidP="001F5F8E">
            <w:pPr>
              <w:rPr>
                <w:rFonts w:ascii="Arial" w:hAnsi="Arial" w:cs="Arial"/>
                <w:sz w:val="19"/>
                <w:szCs w:val="19"/>
              </w:rPr>
            </w:pPr>
            <w:r w:rsidRPr="0059399A">
              <w:rPr>
                <w:rFonts w:ascii="Arial" w:hAnsi="Arial" w:cs="Arial"/>
                <w:sz w:val="19"/>
                <w:szCs w:val="19"/>
              </w:rPr>
              <w:lastRenderedPageBreak/>
              <w:t>Dátum:</w:t>
            </w:r>
          </w:p>
        </w:tc>
        <w:tc>
          <w:tcPr>
            <w:tcW w:w="5993" w:type="dxa"/>
            <w:gridSpan w:val="3"/>
            <w:shd w:val="clear" w:color="auto" w:fill="FFFFFF" w:themeFill="background1"/>
          </w:tcPr>
          <w:p w14:paraId="6EEEF886" w14:textId="77777777" w:rsidR="00D8591E" w:rsidRPr="0059399A" w:rsidRDefault="00D8591E" w:rsidP="001F5F8E">
            <w:pPr>
              <w:rPr>
                <w:rFonts w:ascii="Arial" w:hAnsi="Arial" w:cs="Arial"/>
                <w:sz w:val="19"/>
                <w:szCs w:val="19"/>
              </w:rPr>
            </w:pPr>
          </w:p>
        </w:tc>
      </w:tr>
      <w:tr w:rsidR="00D8591E" w:rsidRPr="0059399A" w14:paraId="0B410C53" w14:textId="77777777" w:rsidTr="001F5F8E">
        <w:trPr>
          <w:jc w:val="center"/>
        </w:trPr>
        <w:tc>
          <w:tcPr>
            <w:tcW w:w="3754" w:type="dxa"/>
            <w:gridSpan w:val="2"/>
            <w:tcBorders>
              <w:bottom w:val="nil"/>
            </w:tcBorders>
            <w:shd w:val="clear" w:color="auto" w:fill="B2A1C7" w:themeFill="accent4" w:themeFillTint="99"/>
          </w:tcPr>
          <w:p w14:paraId="6D59B20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510A971" w14:textId="77777777" w:rsidR="00D8591E" w:rsidRPr="0059399A" w:rsidRDefault="00D8591E" w:rsidP="001F5F8E">
            <w:pPr>
              <w:rPr>
                <w:rFonts w:ascii="Arial" w:hAnsi="Arial" w:cs="Arial"/>
                <w:sz w:val="19"/>
                <w:szCs w:val="19"/>
              </w:rPr>
            </w:pPr>
          </w:p>
        </w:tc>
      </w:tr>
      <w:tr w:rsidR="00D8591E" w:rsidRPr="0059399A" w:rsidDel="001530E6" w14:paraId="00C599E0" w14:textId="0FCA095A" w:rsidTr="001F5F8E">
        <w:trPr>
          <w:jc w:val="center"/>
          <w:del w:id="31" w:author="Milan Matovič" w:date="2018-12-05T13:07:00Z"/>
        </w:trPr>
        <w:tc>
          <w:tcPr>
            <w:tcW w:w="9747" w:type="dxa"/>
            <w:gridSpan w:val="5"/>
            <w:shd w:val="clear" w:color="auto" w:fill="FFFFFF" w:themeFill="background1"/>
          </w:tcPr>
          <w:p w14:paraId="59828F70" w14:textId="698E3667" w:rsidR="00D8591E" w:rsidRPr="0059399A" w:rsidDel="001530E6" w:rsidRDefault="00D8591E" w:rsidP="001F5F8E">
            <w:pPr>
              <w:rPr>
                <w:del w:id="32" w:author="Milan Matovič" w:date="2018-12-05T13:07:00Z"/>
                <w:rFonts w:ascii="Arial" w:hAnsi="Arial" w:cs="Arial"/>
                <w:sz w:val="19"/>
                <w:szCs w:val="19"/>
              </w:rPr>
            </w:pPr>
          </w:p>
        </w:tc>
      </w:tr>
      <w:tr w:rsidR="00D8591E" w:rsidRPr="0059399A" w:rsidDel="001530E6" w14:paraId="0869D677" w14:textId="6C46AF9C" w:rsidTr="001F5F8E">
        <w:trPr>
          <w:jc w:val="center"/>
          <w:del w:id="33" w:author="Milan Matovič" w:date="2018-12-05T13:07:00Z"/>
        </w:trPr>
        <w:tc>
          <w:tcPr>
            <w:tcW w:w="3754" w:type="dxa"/>
            <w:gridSpan w:val="2"/>
            <w:shd w:val="clear" w:color="auto" w:fill="B2A1C7" w:themeFill="accent4" w:themeFillTint="99"/>
          </w:tcPr>
          <w:p w14:paraId="37ACE637" w14:textId="5FB86FAF" w:rsidR="00D8591E" w:rsidRPr="0059399A" w:rsidDel="001530E6" w:rsidRDefault="00D8591E" w:rsidP="0051282E">
            <w:pPr>
              <w:rPr>
                <w:del w:id="34" w:author="Milan Matovič" w:date="2018-12-05T13:07:00Z"/>
                <w:rFonts w:ascii="Arial" w:hAnsi="Arial" w:cs="Arial"/>
                <w:sz w:val="19"/>
                <w:szCs w:val="19"/>
              </w:rPr>
            </w:pPr>
            <w:del w:id="35" w:author="Milan Matovič" w:date="2018-12-05T13:07:00Z">
              <w:r w:rsidRPr="0059399A" w:rsidDel="001530E6">
                <w:rPr>
                  <w:rFonts w:ascii="Arial" w:hAnsi="Arial" w:cs="Arial"/>
                  <w:sz w:val="19"/>
                  <w:szCs w:val="19"/>
                </w:rPr>
                <w:delText>Odborné hodnotenie za RO overil</w:delText>
              </w:r>
              <w:r w:rsidR="0051282E" w:rsidDel="001530E6">
                <w:rPr>
                  <w:rFonts w:ascii="Arial" w:hAnsi="Arial" w:cs="Arial"/>
                  <w:sz w:val="19"/>
                  <w:szCs w:val="19"/>
                  <w:vertAlign w:val="superscript"/>
                </w:rPr>
                <w:delText>19</w:delText>
              </w:r>
              <w:r w:rsidRPr="0059399A" w:rsidDel="001530E6">
                <w:rPr>
                  <w:rFonts w:ascii="Arial" w:hAnsi="Arial" w:cs="Arial"/>
                  <w:sz w:val="19"/>
                  <w:szCs w:val="19"/>
                </w:rPr>
                <w:delText>:</w:delText>
              </w:r>
            </w:del>
          </w:p>
        </w:tc>
        <w:tc>
          <w:tcPr>
            <w:tcW w:w="5993" w:type="dxa"/>
            <w:gridSpan w:val="3"/>
            <w:shd w:val="clear" w:color="auto" w:fill="FFFFFF" w:themeFill="background1"/>
          </w:tcPr>
          <w:p w14:paraId="7F089C87" w14:textId="41A183B6" w:rsidR="00D8591E" w:rsidRPr="0059399A" w:rsidDel="001530E6" w:rsidRDefault="00D8591E" w:rsidP="001F5F8E">
            <w:pPr>
              <w:rPr>
                <w:del w:id="36" w:author="Milan Matovič" w:date="2018-12-05T13:07:00Z"/>
                <w:rFonts w:ascii="Arial" w:hAnsi="Arial" w:cs="Arial"/>
                <w:sz w:val="19"/>
                <w:szCs w:val="19"/>
              </w:rPr>
            </w:pPr>
          </w:p>
        </w:tc>
      </w:tr>
      <w:tr w:rsidR="00D8591E" w:rsidRPr="0059399A" w:rsidDel="001530E6" w14:paraId="5555344D" w14:textId="413CAD6D" w:rsidTr="001F5F8E">
        <w:trPr>
          <w:jc w:val="center"/>
          <w:del w:id="37" w:author="Milan Matovič" w:date="2018-12-05T13:07:00Z"/>
        </w:trPr>
        <w:tc>
          <w:tcPr>
            <w:tcW w:w="3754" w:type="dxa"/>
            <w:gridSpan w:val="2"/>
            <w:shd w:val="clear" w:color="auto" w:fill="B2A1C7" w:themeFill="accent4" w:themeFillTint="99"/>
          </w:tcPr>
          <w:p w14:paraId="5F554A9A" w14:textId="21438AF4" w:rsidR="00D8591E" w:rsidRPr="0059399A" w:rsidDel="001530E6" w:rsidRDefault="00D8591E" w:rsidP="001F5F8E">
            <w:pPr>
              <w:rPr>
                <w:del w:id="38" w:author="Milan Matovič" w:date="2018-12-05T13:07:00Z"/>
                <w:rFonts w:ascii="Arial" w:hAnsi="Arial" w:cs="Arial"/>
                <w:sz w:val="19"/>
                <w:szCs w:val="19"/>
              </w:rPr>
            </w:pPr>
            <w:del w:id="39" w:author="Milan Matovič" w:date="2018-12-05T13:07:00Z">
              <w:r w:rsidRPr="0059399A" w:rsidDel="001530E6">
                <w:rPr>
                  <w:rFonts w:ascii="Arial" w:hAnsi="Arial" w:cs="Arial"/>
                  <w:sz w:val="19"/>
                  <w:szCs w:val="19"/>
                </w:rPr>
                <w:delText>Dátum:</w:delText>
              </w:r>
            </w:del>
          </w:p>
        </w:tc>
        <w:tc>
          <w:tcPr>
            <w:tcW w:w="5993" w:type="dxa"/>
            <w:gridSpan w:val="3"/>
            <w:shd w:val="clear" w:color="auto" w:fill="FFFFFF" w:themeFill="background1"/>
          </w:tcPr>
          <w:p w14:paraId="661BD8B3" w14:textId="37368297" w:rsidR="00D8591E" w:rsidRPr="0059399A" w:rsidDel="001530E6" w:rsidRDefault="00D8591E" w:rsidP="001F5F8E">
            <w:pPr>
              <w:rPr>
                <w:del w:id="40" w:author="Milan Matovič" w:date="2018-12-05T13:07:00Z"/>
                <w:rFonts w:ascii="Arial" w:hAnsi="Arial" w:cs="Arial"/>
                <w:sz w:val="19"/>
                <w:szCs w:val="19"/>
              </w:rPr>
            </w:pPr>
          </w:p>
        </w:tc>
      </w:tr>
      <w:tr w:rsidR="00D8591E" w:rsidRPr="0059399A" w:rsidDel="001530E6" w14:paraId="7806EDB4" w14:textId="6BE5D739" w:rsidTr="001F5F8E">
        <w:trPr>
          <w:trHeight w:val="256"/>
          <w:jc w:val="center"/>
          <w:del w:id="41" w:author="Milan Matovič" w:date="2018-12-05T13:07:00Z"/>
        </w:trPr>
        <w:tc>
          <w:tcPr>
            <w:tcW w:w="3754" w:type="dxa"/>
            <w:gridSpan w:val="2"/>
            <w:shd w:val="clear" w:color="auto" w:fill="B2A1C7" w:themeFill="accent4" w:themeFillTint="99"/>
          </w:tcPr>
          <w:p w14:paraId="40C44FAE" w14:textId="6205B73C" w:rsidR="00D8591E" w:rsidRPr="0059399A" w:rsidDel="001530E6" w:rsidRDefault="00D8591E" w:rsidP="001F5F8E">
            <w:pPr>
              <w:rPr>
                <w:del w:id="42" w:author="Milan Matovič" w:date="2018-12-05T13:07:00Z"/>
                <w:rFonts w:ascii="Arial" w:hAnsi="Arial" w:cs="Arial"/>
                <w:sz w:val="19"/>
                <w:szCs w:val="19"/>
              </w:rPr>
            </w:pPr>
            <w:del w:id="43" w:author="Milan Matovič" w:date="2018-12-05T13:07:00Z">
              <w:r w:rsidRPr="0059399A" w:rsidDel="001530E6">
                <w:rPr>
                  <w:rFonts w:ascii="Arial" w:hAnsi="Arial" w:cs="Arial"/>
                  <w:sz w:val="19"/>
                  <w:szCs w:val="19"/>
                </w:rPr>
                <w:delText>Podpis:</w:delText>
              </w:r>
            </w:del>
          </w:p>
        </w:tc>
        <w:tc>
          <w:tcPr>
            <w:tcW w:w="5993" w:type="dxa"/>
            <w:gridSpan w:val="3"/>
          </w:tcPr>
          <w:p w14:paraId="46319AA8" w14:textId="10536F69" w:rsidR="00D8591E" w:rsidRPr="0059399A" w:rsidDel="001530E6" w:rsidRDefault="00D8591E" w:rsidP="001F5F8E">
            <w:pPr>
              <w:rPr>
                <w:del w:id="44" w:author="Milan Matovič" w:date="2018-12-05T13:07:00Z"/>
                <w:rFonts w:ascii="Arial" w:hAnsi="Arial" w:cs="Arial"/>
                <w:sz w:val="19"/>
                <w:szCs w:val="19"/>
              </w:rPr>
            </w:pPr>
          </w:p>
        </w:tc>
      </w:tr>
    </w:tbl>
    <w:p w14:paraId="3CDA07F4" w14:textId="77777777" w:rsidR="00D8591E" w:rsidRDefault="00D8591E">
      <w:pPr>
        <w:rPr>
          <w:rFonts w:ascii="Arial" w:hAnsi="Arial" w:cs="Arial"/>
          <w:sz w:val="19"/>
          <w:szCs w:val="19"/>
        </w:rPr>
      </w:pPr>
    </w:p>
    <w:p w14:paraId="136FF555" w14:textId="77777777" w:rsidR="0059399A" w:rsidRDefault="0059399A">
      <w:pPr>
        <w:rPr>
          <w:rFonts w:ascii="Arial" w:hAnsi="Arial" w:cs="Arial"/>
          <w:sz w:val="19"/>
          <w:szCs w:val="19"/>
        </w:rPr>
      </w:pPr>
    </w:p>
    <w:p w14:paraId="0365477A" w14:textId="3B4E910D" w:rsidR="007D7A58" w:rsidRDefault="007D7A58">
      <w:pPr>
        <w:rPr>
          <w:rFonts w:ascii="Arial" w:hAnsi="Arial" w:cs="Arial"/>
          <w:sz w:val="19"/>
          <w:szCs w:val="19"/>
        </w:rPr>
      </w:pPr>
    </w:p>
    <w:p w14:paraId="4B313F19" w14:textId="77777777" w:rsidR="007D7A58" w:rsidRDefault="007D7A58">
      <w:pPr>
        <w:rPr>
          <w:rFonts w:ascii="Arial" w:hAnsi="Arial" w:cs="Arial"/>
          <w:sz w:val="19"/>
          <w:szCs w:val="19"/>
        </w:rPr>
      </w:pPr>
    </w:p>
    <w:p w14:paraId="7FF0AC6C" w14:textId="77777777" w:rsidR="007D7A58" w:rsidRDefault="007D7A58">
      <w:pPr>
        <w:rPr>
          <w:rFonts w:ascii="Arial" w:hAnsi="Arial" w:cs="Arial"/>
          <w:sz w:val="19"/>
          <w:szCs w:val="19"/>
        </w:rPr>
      </w:pPr>
    </w:p>
    <w:p w14:paraId="0AFC791F" w14:textId="7C0A7CA5" w:rsidR="00A508AE" w:rsidRDefault="00A508AE">
      <w:pPr>
        <w:rPr>
          <w:rFonts w:ascii="Arial" w:hAnsi="Arial" w:cs="Arial"/>
          <w:sz w:val="19"/>
          <w:szCs w:val="19"/>
        </w:rPr>
      </w:pPr>
    </w:p>
    <w:p w14:paraId="099B1C38" w14:textId="4768A131" w:rsidR="00FB3A4F" w:rsidRDefault="00FB3A4F">
      <w:pPr>
        <w:rPr>
          <w:rFonts w:ascii="Arial" w:hAnsi="Arial" w:cs="Arial"/>
          <w:sz w:val="19"/>
          <w:szCs w:val="19"/>
        </w:rPr>
      </w:pPr>
    </w:p>
    <w:p w14:paraId="400CD588" w14:textId="77777777" w:rsidR="00FB3A4F" w:rsidRDefault="00FB3A4F">
      <w:pPr>
        <w:rPr>
          <w:rFonts w:ascii="Arial" w:hAnsi="Arial" w:cs="Arial"/>
          <w:sz w:val="19"/>
          <w:szCs w:val="19"/>
        </w:rPr>
      </w:pPr>
    </w:p>
    <w:p w14:paraId="4870BD7C" w14:textId="77777777" w:rsidR="00FB3A4F" w:rsidRDefault="00FB3A4F">
      <w:pPr>
        <w:rPr>
          <w:rFonts w:ascii="Arial" w:hAnsi="Arial" w:cs="Arial"/>
          <w:sz w:val="19"/>
          <w:szCs w:val="19"/>
        </w:rPr>
      </w:pPr>
    </w:p>
    <w:p w14:paraId="5497BED0" w14:textId="77777777" w:rsidR="00FB3A4F" w:rsidRDefault="00FB3A4F">
      <w:pPr>
        <w:rPr>
          <w:rFonts w:ascii="Arial" w:hAnsi="Arial" w:cs="Arial"/>
          <w:sz w:val="19"/>
          <w:szCs w:val="19"/>
        </w:rPr>
      </w:pPr>
    </w:p>
    <w:p w14:paraId="05A091EA" w14:textId="77777777" w:rsidR="00A508AE" w:rsidRDefault="00A508AE">
      <w:pPr>
        <w:rPr>
          <w:rFonts w:ascii="Arial" w:hAnsi="Arial" w:cs="Arial"/>
          <w:sz w:val="19"/>
          <w:szCs w:val="19"/>
        </w:rPr>
      </w:pPr>
    </w:p>
    <w:p w14:paraId="54FADC55" w14:textId="77777777" w:rsidR="00A508AE" w:rsidRDefault="00A508AE">
      <w:pPr>
        <w:rPr>
          <w:rFonts w:ascii="Arial" w:hAnsi="Arial" w:cs="Arial"/>
          <w:sz w:val="19"/>
          <w:szCs w:val="19"/>
        </w:rPr>
      </w:pPr>
    </w:p>
    <w:p w14:paraId="2CA11CD7" w14:textId="77777777" w:rsidR="00A508AE" w:rsidRDefault="00A508AE" w:rsidP="00A508AE">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BDC25BE" w14:textId="77777777" w:rsidR="00A508AE" w:rsidRDefault="00A508AE" w:rsidP="00A508AE">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2427"/>
        <w:gridCol w:w="2427"/>
      </w:tblGrid>
      <w:tr w:rsidR="00A508AE" w:rsidRPr="00B2461A" w14:paraId="3E333F33" w14:textId="77777777" w:rsidTr="009D3E7B">
        <w:trPr>
          <w:trHeight w:val="2000"/>
          <w:jc w:val="center"/>
        </w:trPr>
        <w:tc>
          <w:tcPr>
            <w:tcW w:w="9747" w:type="dxa"/>
            <w:gridSpan w:val="5"/>
            <w:shd w:val="clear" w:color="auto" w:fill="5F497A" w:themeFill="accent4" w:themeFillShade="BF"/>
            <w:vAlign w:val="center"/>
          </w:tcPr>
          <w:p w14:paraId="07A0C85D" w14:textId="77777777" w:rsidR="00A508AE" w:rsidRPr="00F45858" w:rsidRDefault="00A508AE" w:rsidP="009D3E7B">
            <w:pPr>
              <w:jc w:val="center"/>
              <w:rPr>
                <w:rFonts w:cs="Times New Roman"/>
                <w:b/>
                <w:color w:val="FFFFFF" w:themeColor="background1"/>
                <w:sz w:val="36"/>
                <w:szCs w:val="36"/>
              </w:rPr>
            </w:pPr>
            <w:r>
              <w:rPr>
                <w:rFonts w:cs="Times New Roman"/>
                <w:b/>
                <w:color w:val="FFFFFF" w:themeColor="background1"/>
                <w:sz w:val="36"/>
                <w:szCs w:val="36"/>
              </w:rPr>
              <w:t>Individuálny h</w:t>
            </w:r>
            <w:r w:rsidRPr="00F45858">
              <w:rPr>
                <w:rFonts w:cs="Times New Roman"/>
                <w:b/>
                <w:color w:val="FFFFFF" w:themeColor="background1"/>
                <w:sz w:val="36"/>
                <w:szCs w:val="36"/>
              </w:rPr>
              <w:t>odnotiaci hárok odborného hodnotenia žiadosti o nenávratný finančný príspevok</w:t>
            </w:r>
          </w:p>
        </w:tc>
      </w:tr>
      <w:tr w:rsidR="00A508AE" w14:paraId="39349B44" w14:textId="77777777" w:rsidTr="009D3E7B">
        <w:trPr>
          <w:trHeight w:val="330"/>
          <w:jc w:val="center"/>
        </w:trPr>
        <w:tc>
          <w:tcPr>
            <w:tcW w:w="2838" w:type="dxa"/>
            <w:gridSpan w:val="2"/>
          </w:tcPr>
          <w:p w14:paraId="4F0C4FD5"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265F8316"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A508AE" w14:paraId="01BDF8ED" w14:textId="77777777" w:rsidTr="009D3E7B">
        <w:trPr>
          <w:trHeight w:val="291"/>
          <w:jc w:val="center"/>
        </w:trPr>
        <w:tc>
          <w:tcPr>
            <w:tcW w:w="2838" w:type="dxa"/>
            <w:gridSpan w:val="2"/>
          </w:tcPr>
          <w:p w14:paraId="323542FD"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4057C218" w14:textId="59D61DB9" w:rsidR="00A508AE" w:rsidRPr="00F45858" w:rsidRDefault="00A508AE" w:rsidP="009D3E7B">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A508AE" w14:paraId="0DBF5AEE" w14:textId="77777777" w:rsidTr="009D3E7B">
        <w:trPr>
          <w:trHeight w:val="255"/>
          <w:jc w:val="center"/>
        </w:trPr>
        <w:tc>
          <w:tcPr>
            <w:tcW w:w="2838" w:type="dxa"/>
            <w:gridSpan w:val="2"/>
          </w:tcPr>
          <w:p w14:paraId="7003464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48AC1C1D" w14:textId="77777777" w:rsidR="00A508AE" w:rsidRPr="00F45858" w:rsidRDefault="00A508AE" w:rsidP="009D3E7B">
            <w:pPr>
              <w:tabs>
                <w:tab w:val="left" w:pos="1695"/>
              </w:tabs>
              <w:rPr>
                <w:rFonts w:ascii="Arial" w:hAnsi="Arial" w:cs="Arial"/>
                <w:sz w:val="19"/>
                <w:szCs w:val="19"/>
              </w:rPr>
            </w:pPr>
          </w:p>
        </w:tc>
      </w:tr>
      <w:tr w:rsidR="00A508AE" w14:paraId="4E0EAA26" w14:textId="77777777" w:rsidTr="009D3E7B">
        <w:trPr>
          <w:trHeight w:val="330"/>
          <w:jc w:val="center"/>
        </w:trPr>
        <w:tc>
          <w:tcPr>
            <w:tcW w:w="2838" w:type="dxa"/>
            <w:gridSpan w:val="2"/>
          </w:tcPr>
          <w:p w14:paraId="01102080"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62BB7F47" w14:textId="77777777" w:rsidR="00A508AE" w:rsidRPr="00F45858" w:rsidRDefault="00A508AE" w:rsidP="009D3E7B">
            <w:pPr>
              <w:tabs>
                <w:tab w:val="left" w:pos="1695"/>
              </w:tabs>
              <w:rPr>
                <w:rFonts w:ascii="Arial" w:hAnsi="Arial" w:cs="Arial"/>
                <w:sz w:val="19"/>
                <w:szCs w:val="19"/>
              </w:rPr>
            </w:pPr>
          </w:p>
        </w:tc>
      </w:tr>
      <w:tr w:rsidR="00A508AE" w14:paraId="526C01C9" w14:textId="77777777" w:rsidTr="009D3E7B">
        <w:trPr>
          <w:trHeight w:val="288"/>
          <w:jc w:val="center"/>
        </w:trPr>
        <w:tc>
          <w:tcPr>
            <w:tcW w:w="2838" w:type="dxa"/>
            <w:gridSpan w:val="2"/>
          </w:tcPr>
          <w:p w14:paraId="23A25391"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256C9A66" w14:textId="77777777" w:rsidR="00A508AE" w:rsidRPr="00F45858" w:rsidRDefault="00A508AE" w:rsidP="009D3E7B">
            <w:pPr>
              <w:tabs>
                <w:tab w:val="left" w:pos="1695"/>
              </w:tabs>
              <w:rPr>
                <w:rFonts w:ascii="Arial" w:hAnsi="Arial" w:cs="Arial"/>
                <w:sz w:val="19"/>
                <w:szCs w:val="19"/>
              </w:rPr>
            </w:pPr>
          </w:p>
        </w:tc>
      </w:tr>
      <w:tr w:rsidR="00A508AE" w14:paraId="0E57A85F" w14:textId="77777777" w:rsidTr="009D3E7B">
        <w:trPr>
          <w:trHeight w:val="285"/>
          <w:jc w:val="center"/>
        </w:trPr>
        <w:tc>
          <w:tcPr>
            <w:tcW w:w="2838" w:type="dxa"/>
            <w:gridSpan w:val="2"/>
          </w:tcPr>
          <w:p w14:paraId="148D67D8" w14:textId="77777777" w:rsidR="00A508AE" w:rsidRPr="00F45858" w:rsidRDefault="00A508AE"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0FD58B8F" w14:textId="77777777" w:rsidR="00A508AE" w:rsidRPr="00F45858" w:rsidRDefault="00A508AE" w:rsidP="009D3E7B">
            <w:pPr>
              <w:tabs>
                <w:tab w:val="left" w:pos="1695"/>
              </w:tabs>
              <w:rPr>
                <w:rFonts w:ascii="Arial" w:hAnsi="Arial" w:cs="Arial"/>
                <w:sz w:val="19"/>
                <w:szCs w:val="19"/>
              </w:rPr>
            </w:pPr>
          </w:p>
        </w:tc>
      </w:tr>
      <w:tr w:rsidR="00A508AE" w14:paraId="46A8BB39" w14:textId="77777777" w:rsidTr="009D3E7B">
        <w:trPr>
          <w:trHeight w:val="252"/>
          <w:jc w:val="center"/>
        </w:trPr>
        <w:tc>
          <w:tcPr>
            <w:tcW w:w="2838" w:type="dxa"/>
            <w:gridSpan w:val="2"/>
          </w:tcPr>
          <w:p w14:paraId="53E2F98F" w14:textId="77777777" w:rsidR="00A508AE" w:rsidRPr="00F45858" w:rsidRDefault="00A508AE"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458CD3DE" w14:textId="77777777" w:rsidR="00A508AE" w:rsidRPr="00F45858" w:rsidRDefault="00A508AE" w:rsidP="009D3E7B">
            <w:pPr>
              <w:tabs>
                <w:tab w:val="left" w:pos="1701"/>
              </w:tabs>
              <w:rPr>
                <w:rFonts w:ascii="Arial" w:hAnsi="Arial" w:cs="Arial"/>
                <w:sz w:val="19"/>
                <w:szCs w:val="19"/>
              </w:rPr>
            </w:pPr>
          </w:p>
        </w:tc>
      </w:tr>
      <w:tr w:rsidR="00FB3A4F" w14:paraId="71DEC7B1" w14:textId="77777777" w:rsidTr="001317EE">
        <w:trPr>
          <w:jc w:val="center"/>
        </w:trPr>
        <w:tc>
          <w:tcPr>
            <w:tcW w:w="554" w:type="dxa"/>
            <w:shd w:val="clear" w:color="auto" w:fill="B2A1C7" w:themeFill="accent4" w:themeFillTint="99"/>
            <w:vAlign w:val="center"/>
          </w:tcPr>
          <w:p w14:paraId="52234FCD"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2FB93A00"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2"/>
            </w:r>
          </w:p>
        </w:tc>
        <w:tc>
          <w:tcPr>
            <w:tcW w:w="2055" w:type="dxa"/>
            <w:shd w:val="clear" w:color="auto" w:fill="B2A1C7" w:themeFill="accent4" w:themeFillTint="99"/>
            <w:vAlign w:val="center"/>
          </w:tcPr>
          <w:p w14:paraId="6FF2D343"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23"/>
            </w:r>
          </w:p>
        </w:tc>
        <w:tc>
          <w:tcPr>
            <w:tcW w:w="2427" w:type="dxa"/>
            <w:shd w:val="clear" w:color="auto" w:fill="B2A1C7" w:themeFill="accent4" w:themeFillTint="99"/>
            <w:vAlign w:val="center"/>
          </w:tcPr>
          <w:p w14:paraId="0FC16C19" w14:textId="636F3B21" w:rsidR="00FB3A4F" w:rsidRPr="00F45858" w:rsidRDefault="00FB3A4F" w:rsidP="009D3E7B">
            <w:pPr>
              <w:jc w:val="center"/>
              <w:rPr>
                <w:rFonts w:ascii="Arial" w:hAnsi="Arial" w:cs="Arial"/>
                <w:b/>
                <w:sz w:val="19"/>
                <w:szCs w:val="19"/>
              </w:rPr>
            </w:pPr>
            <w:r>
              <w:rPr>
                <w:b/>
              </w:rPr>
              <w:t>Výsledok posúdenia</w:t>
            </w:r>
            <w:r>
              <w:rPr>
                <w:rStyle w:val="Odkaznapoznmkupodiarou"/>
              </w:rPr>
              <w:footnoteReference w:id="24"/>
            </w:r>
          </w:p>
        </w:tc>
        <w:tc>
          <w:tcPr>
            <w:tcW w:w="2427" w:type="dxa"/>
            <w:shd w:val="clear" w:color="auto" w:fill="B2A1C7" w:themeFill="accent4" w:themeFillTint="99"/>
            <w:vAlign w:val="center"/>
          </w:tcPr>
          <w:p w14:paraId="519F9332" w14:textId="46FEA271" w:rsidR="00FB3A4F" w:rsidRPr="00F45858" w:rsidRDefault="00FB3A4F"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25"/>
            </w:r>
          </w:p>
        </w:tc>
      </w:tr>
      <w:tr w:rsidR="00FB3A4F" w14:paraId="4574767C" w14:textId="77777777" w:rsidTr="00DD0E20">
        <w:trPr>
          <w:jc w:val="center"/>
        </w:trPr>
        <w:tc>
          <w:tcPr>
            <w:tcW w:w="554" w:type="dxa"/>
            <w:shd w:val="clear" w:color="auto" w:fill="auto"/>
            <w:vAlign w:val="center"/>
          </w:tcPr>
          <w:p w14:paraId="0A9FCC09" w14:textId="77777777" w:rsidR="00FB3A4F" w:rsidRPr="00F45858" w:rsidRDefault="00FB3A4F" w:rsidP="00A508AE">
            <w:pPr>
              <w:jc w:val="center"/>
              <w:rPr>
                <w:rFonts w:ascii="Arial" w:hAnsi="Arial" w:cs="Arial"/>
                <w:sz w:val="19"/>
                <w:szCs w:val="19"/>
              </w:rPr>
            </w:pPr>
            <w:r w:rsidRPr="00F45858">
              <w:rPr>
                <w:rFonts w:ascii="Arial" w:hAnsi="Arial" w:cs="Arial"/>
                <w:sz w:val="19"/>
                <w:szCs w:val="19"/>
              </w:rPr>
              <w:lastRenderedPageBreak/>
              <w:t>1.1</w:t>
            </w:r>
          </w:p>
        </w:tc>
        <w:tc>
          <w:tcPr>
            <w:tcW w:w="2284" w:type="dxa"/>
            <w:shd w:val="clear" w:color="auto" w:fill="auto"/>
            <w:vAlign w:val="center"/>
          </w:tcPr>
          <w:p w14:paraId="2F633D21" w14:textId="720A2156" w:rsidR="00FB3A4F" w:rsidRPr="00F45858" w:rsidRDefault="00FB3A4F" w:rsidP="00A508AE">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0D2CD5E3" w14:textId="7FE81B4D" w:rsidR="00FB3A4F" w:rsidRPr="00F45858" w:rsidRDefault="00FB3A4F" w:rsidP="00A508AE">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sdt>
          <w:sdtPr>
            <w:rPr>
              <w:b/>
            </w:rPr>
            <w:id w:val="511808949"/>
            <w:placeholder>
              <w:docPart w:val="36E068063653443EB8E3CCE4EB8111D0"/>
            </w:placeholder>
            <w:showingPlcHdr/>
            <w:comboBox>
              <w:listItem w:displayText="nie (0)" w:value="nie (0)"/>
              <w:listItem w:displayText="áno (1)" w:value="áno (1)"/>
            </w:comboBox>
          </w:sdtPr>
          <w:sdtEndPr/>
          <w:sdtContent>
            <w:tc>
              <w:tcPr>
                <w:tcW w:w="2427" w:type="dxa"/>
                <w:shd w:val="clear" w:color="auto" w:fill="auto"/>
                <w:vAlign w:val="center"/>
              </w:tcPr>
              <w:p w14:paraId="7FE2EB1E" w14:textId="535E8E06" w:rsidR="00FB3A4F" w:rsidRPr="00F45858" w:rsidRDefault="00FB3A4F" w:rsidP="00A508AE">
                <w:pPr>
                  <w:jc w:val="center"/>
                  <w:rPr>
                    <w:rFonts w:ascii="Arial" w:hAnsi="Arial" w:cs="Arial"/>
                    <w:b/>
                    <w:sz w:val="19"/>
                    <w:szCs w:val="19"/>
                  </w:rPr>
                </w:pPr>
                <w:r w:rsidRPr="0037278C">
                  <w:rPr>
                    <w:rStyle w:val="Zstupntext"/>
                  </w:rPr>
                  <w:t>Vyberte položku.</w:t>
                </w:r>
              </w:p>
            </w:tc>
          </w:sdtContent>
        </w:sdt>
        <w:tc>
          <w:tcPr>
            <w:tcW w:w="2427" w:type="dxa"/>
            <w:shd w:val="clear" w:color="auto" w:fill="auto"/>
            <w:vAlign w:val="center"/>
          </w:tcPr>
          <w:p w14:paraId="0C16101A" w14:textId="07270B23" w:rsidR="00FB3A4F" w:rsidRPr="00F45858" w:rsidRDefault="00FB3A4F" w:rsidP="00A508AE">
            <w:pPr>
              <w:jc w:val="center"/>
              <w:rPr>
                <w:rFonts w:ascii="Arial" w:hAnsi="Arial" w:cs="Arial"/>
                <w:b/>
                <w:sz w:val="19"/>
                <w:szCs w:val="19"/>
              </w:rPr>
            </w:pPr>
          </w:p>
        </w:tc>
      </w:tr>
      <w:tr w:rsidR="00FB3A4F" w14:paraId="13E3B58F" w14:textId="77777777" w:rsidTr="00ED0B8C">
        <w:trPr>
          <w:jc w:val="center"/>
        </w:trPr>
        <w:tc>
          <w:tcPr>
            <w:tcW w:w="554" w:type="dxa"/>
            <w:shd w:val="clear" w:color="auto" w:fill="auto"/>
            <w:vAlign w:val="center"/>
          </w:tcPr>
          <w:p w14:paraId="1FF24000" w14:textId="77777777" w:rsidR="00FB3A4F" w:rsidRPr="00F45858" w:rsidRDefault="00FB3A4F" w:rsidP="00A508AE">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2B8E0862" w14:textId="60BEC2E8" w:rsidR="00FB3A4F" w:rsidRPr="00F45858" w:rsidRDefault="00FB3A4F" w:rsidP="00A508AE">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02E45CEA" w14:textId="1A4FFB35" w:rsidR="00FB3A4F" w:rsidRPr="00F45858" w:rsidRDefault="00FB3A4F" w:rsidP="00A508AE">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b/>
            </w:rPr>
            <w:id w:val="-1493404816"/>
            <w:placeholder>
              <w:docPart w:val="505FD14E21494403AF444800B60A997C"/>
            </w:placeholder>
            <w:showingPlcHdr/>
            <w:comboBox>
              <w:listItem w:displayText="nie (0)" w:value="nie (0)"/>
              <w:listItem w:displayText="áno (1)" w:value="áno (1)"/>
            </w:comboBox>
          </w:sdtPr>
          <w:sdtEndPr/>
          <w:sdtContent>
            <w:tc>
              <w:tcPr>
                <w:tcW w:w="2427" w:type="dxa"/>
                <w:shd w:val="clear" w:color="auto" w:fill="auto"/>
                <w:vAlign w:val="center"/>
              </w:tcPr>
              <w:p w14:paraId="3D4AD53F" w14:textId="6D808E91" w:rsidR="00FB3A4F" w:rsidRPr="00F45858" w:rsidRDefault="00FB3A4F" w:rsidP="00A508AE">
                <w:pPr>
                  <w:jc w:val="center"/>
                  <w:rPr>
                    <w:rFonts w:ascii="Arial" w:hAnsi="Arial" w:cs="Arial"/>
                    <w:b/>
                    <w:sz w:val="19"/>
                    <w:szCs w:val="19"/>
                  </w:rPr>
                </w:pPr>
                <w:r w:rsidRPr="0037278C">
                  <w:rPr>
                    <w:rStyle w:val="Zstupntext"/>
                  </w:rPr>
                  <w:t>Vyberte položku.</w:t>
                </w:r>
              </w:p>
            </w:tc>
          </w:sdtContent>
        </w:sdt>
        <w:tc>
          <w:tcPr>
            <w:tcW w:w="2427" w:type="dxa"/>
            <w:shd w:val="clear" w:color="auto" w:fill="auto"/>
            <w:vAlign w:val="center"/>
          </w:tcPr>
          <w:p w14:paraId="0DCD3129" w14:textId="3C2D9F73" w:rsidR="00FB3A4F" w:rsidRPr="00F45858" w:rsidRDefault="00FB3A4F" w:rsidP="00A508AE">
            <w:pPr>
              <w:jc w:val="center"/>
              <w:rPr>
                <w:rFonts w:ascii="Arial" w:hAnsi="Arial" w:cs="Arial"/>
                <w:b/>
                <w:sz w:val="19"/>
                <w:szCs w:val="19"/>
              </w:rPr>
            </w:pPr>
          </w:p>
        </w:tc>
      </w:tr>
      <w:tr w:rsidR="00FB3A4F" w14:paraId="034A8C08" w14:textId="77777777" w:rsidTr="00AE37E0">
        <w:trPr>
          <w:jc w:val="center"/>
        </w:trPr>
        <w:tc>
          <w:tcPr>
            <w:tcW w:w="554" w:type="dxa"/>
            <w:shd w:val="clear" w:color="auto" w:fill="auto"/>
            <w:vAlign w:val="center"/>
          </w:tcPr>
          <w:p w14:paraId="21B8FA41" w14:textId="77777777" w:rsidR="00FB3A4F" w:rsidRPr="00F45858" w:rsidRDefault="00FB3A4F" w:rsidP="00A508AE">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0655825" w14:textId="1494FC9C" w:rsidR="00FB3A4F" w:rsidRPr="00F45858" w:rsidRDefault="00FB3A4F" w:rsidP="00A508AE">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AF356AF" w14:textId="41905415" w:rsidR="00FB3A4F" w:rsidRPr="00F45858" w:rsidRDefault="00FB3A4F" w:rsidP="00A508AE">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b/>
            </w:rPr>
            <w:id w:val="-637186381"/>
            <w:placeholder>
              <w:docPart w:val="B4D58D2816804C2B869E9AF02499F5F2"/>
            </w:placeholder>
            <w:showingPlcHdr/>
            <w:comboBox>
              <w:listItem w:displayText="nie (0)" w:value="nie (0)"/>
              <w:listItem w:displayText="áno (1)" w:value="áno (1)"/>
            </w:comboBox>
          </w:sdtPr>
          <w:sdtEndPr/>
          <w:sdtContent>
            <w:tc>
              <w:tcPr>
                <w:tcW w:w="2427" w:type="dxa"/>
                <w:shd w:val="clear" w:color="auto" w:fill="auto"/>
                <w:vAlign w:val="center"/>
              </w:tcPr>
              <w:p w14:paraId="6FD5B9B0" w14:textId="37122F4A" w:rsidR="00FB3A4F" w:rsidRPr="00F45858" w:rsidRDefault="00FB3A4F" w:rsidP="00A508AE">
                <w:pPr>
                  <w:jc w:val="center"/>
                  <w:rPr>
                    <w:rFonts w:ascii="Arial" w:hAnsi="Arial" w:cs="Arial"/>
                    <w:b/>
                    <w:sz w:val="19"/>
                    <w:szCs w:val="19"/>
                  </w:rPr>
                </w:pPr>
                <w:r w:rsidRPr="0037278C">
                  <w:rPr>
                    <w:rStyle w:val="Zstupntext"/>
                  </w:rPr>
                  <w:t>Vyberte položku.</w:t>
                </w:r>
              </w:p>
            </w:tc>
          </w:sdtContent>
        </w:sdt>
        <w:tc>
          <w:tcPr>
            <w:tcW w:w="2427" w:type="dxa"/>
            <w:shd w:val="clear" w:color="auto" w:fill="auto"/>
            <w:vAlign w:val="center"/>
          </w:tcPr>
          <w:p w14:paraId="44517035" w14:textId="3C71ABB9" w:rsidR="00FB3A4F" w:rsidRPr="00F45858" w:rsidRDefault="00FB3A4F" w:rsidP="00A508AE">
            <w:pPr>
              <w:jc w:val="center"/>
              <w:rPr>
                <w:rFonts w:ascii="Arial" w:hAnsi="Arial" w:cs="Arial"/>
                <w:b/>
                <w:sz w:val="19"/>
                <w:szCs w:val="19"/>
              </w:rPr>
            </w:pPr>
          </w:p>
        </w:tc>
      </w:tr>
    </w:tbl>
    <w:p w14:paraId="5DEABC29" w14:textId="77777777" w:rsidR="00A508AE" w:rsidRDefault="00A508AE" w:rsidP="00A508AE"/>
    <w:tbl>
      <w:tblPr>
        <w:tblStyle w:val="Mriekatabuky"/>
        <w:tblW w:w="9747" w:type="dxa"/>
        <w:jc w:val="center"/>
        <w:tblLook w:val="04A0" w:firstRow="1" w:lastRow="0" w:firstColumn="1" w:lastColumn="0" w:noHBand="0" w:noVBand="1"/>
      </w:tblPr>
      <w:tblGrid>
        <w:gridCol w:w="556"/>
        <w:gridCol w:w="20"/>
        <w:gridCol w:w="1675"/>
        <w:gridCol w:w="213"/>
        <w:gridCol w:w="35"/>
        <w:gridCol w:w="17"/>
        <w:gridCol w:w="12"/>
        <w:gridCol w:w="1172"/>
        <w:gridCol w:w="130"/>
        <w:gridCol w:w="159"/>
        <w:gridCol w:w="65"/>
        <w:gridCol w:w="139"/>
        <w:gridCol w:w="59"/>
        <w:gridCol w:w="2500"/>
        <w:gridCol w:w="80"/>
        <w:gridCol w:w="32"/>
        <w:gridCol w:w="2811"/>
        <w:gridCol w:w="19"/>
        <w:gridCol w:w="53"/>
      </w:tblGrid>
      <w:tr w:rsidR="00A508AE" w:rsidRPr="00517659" w14:paraId="326A5EBF" w14:textId="77777777" w:rsidTr="009D3E7B">
        <w:trPr>
          <w:jc w:val="center"/>
        </w:trPr>
        <w:tc>
          <w:tcPr>
            <w:tcW w:w="576" w:type="dxa"/>
            <w:gridSpan w:val="2"/>
            <w:shd w:val="clear" w:color="auto" w:fill="B2A1C7" w:themeFill="accent4" w:themeFillTint="99"/>
            <w:vAlign w:val="center"/>
          </w:tcPr>
          <w:p w14:paraId="114166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675" w:type="dxa"/>
            <w:shd w:val="clear" w:color="auto" w:fill="B2A1C7" w:themeFill="accent4" w:themeFillTint="99"/>
            <w:vAlign w:val="center"/>
          </w:tcPr>
          <w:p w14:paraId="14F347E6"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Fonts w:ascii="Arial" w:hAnsi="Arial" w:cs="Arial"/>
                <w:b/>
                <w:sz w:val="19"/>
                <w:szCs w:val="19"/>
                <w:vertAlign w:val="superscript"/>
              </w:rPr>
              <w:t>21</w:t>
            </w:r>
          </w:p>
        </w:tc>
        <w:tc>
          <w:tcPr>
            <w:tcW w:w="1738" w:type="dxa"/>
            <w:gridSpan w:val="7"/>
            <w:shd w:val="clear" w:color="auto" w:fill="B2A1C7" w:themeFill="accent4" w:themeFillTint="99"/>
            <w:vAlign w:val="center"/>
          </w:tcPr>
          <w:p w14:paraId="541A0EFB"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Fonts w:ascii="Arial" w:hAnsi="Arial" w:cs="Arial"/>
                <w:b/>
                <w:sz w:val="19"/>
                <w:szCs w:val="19"/>
                <w:vertAlign w:val="superscript"/>
              </w:rPr>
              <w:t>22</w:t>
            </w:r>
          </w:p>
        </w:tc>
        <w:tc>
          <w:tcPr>
            <w:tcW w:w="5758" w:type="dxa"/>
            <w:gridSpan w:val="9"/>
            <w:shd w:val="clear" w:color="auto" w:fill="B2A1C7" w:themeFill="accent4" w:themeFillTint="99"/>
            <w:vAlign w:val="center"/>
          </w:tcPr>
          <w:p w14:paraId="06BD9784"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14:paraId="6B942A21" w14:textId="77777777" w:rsidTr="009D3E7B">
        <w:tblPrEx>
          <w:tblCellMar>
            <w:left w:w="70" w:type="dxa"/>
            <w:right w:w="70" w:type="dxa"/>
          </w:tblCellMar>
          <w:tblLook w:val="0000" w:firstRow="0" w:lastRow="0" w:firstColumn="0" w:lastColumn="0" w:noHBand="0" w:noVBand="0"/>
        </w:tblPrEx>
        <w:trPr>
          <w:trHeight w:val="720"/>
          <w:jc w:val="center"/>
        </w:trPr>
        <w:tc>
          <w:tcPr>
            <w:tcW w:w="576" w:type="dxa"/>
            <w:gridSpan w:val="2"/>
            <w:vAlign w:val="center"/>
          </w:tcPr>
          <w:p w14:paraId="35C19D47"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1.4</w:t>
            </w:r>
          </w:p>
        </w:tc>
        <w:tc>
          <w:tcPr>
            <w:tcW w:w="1675" w:type="dxa"/>
            <w:vAlign w:val="center"/>
          </w:tcPr>
          <w:p w14:paraId="5FBB891A" w14:textId="2BDFF158" w:rsidR="00A508AE" w:rsidRPr="0059399A" w:rsidRDefault="00A508AE" w:rsidP="00A508AE">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38" w:type="dxa"/>
            <w:gridSpan w:val="7"/>
            <w:vAlign w:val="center"/>
          </w:tcPr>
          <w:p w14:paraId="3887A242" w14:textId="78E56213" w:rsidR="00A508AE" w:rsidRPr="0059399A" w:rsidRDefault="00A508AE" w:rsidP="00A508AE">
            <w:pPr>
              <w:jc w:val="center"/>
              <w:rPr>
                <w:rFonts w:ascii="Arial" w:hAnsi="Arial" w:cs="Arial"/>
                <w:sz w:val="19"/>
                <w:szCs w:val="19"/>
              </w:rPr>
            </w:pPr>
            <w:r w:rsidRPr="0059399A">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9"/>
            <w:vAlign w:val="center"/>
          </w:tcPr>
          <w:p w14:paraId="46688276" w14:textId="77777777" w:rsidR="00A508AE" w:rsidRPr="0059399A" w:rsidRDefault="00A508AE" w:rsidP="00A508AE">
            <w:pPr>
              <w:jc w:val="center"/>
              <w:rPr>
                <w:rFonts w:ascii="Arial" w:hAnsi="Arial" w:cs="Arial"/>
                <w:sz w:val="19"/>
                <w:szCs w:val="19"/>
              </w:rPr>
            </w:pPr>
          </w:p>
          <w:p w14:paraId="3261C375" w14:textId="77777777" w:rsidR="00A508AE" w:rsidRPr="0059399A" w:rsidRDefault="00A508AE" w:rsidP="00A508AE">
            <w:pPr>
              <w:jc w:val="center"/>
              <w:rPr>
                <w:rFonts w:ascii="Arial" w:hAnsi="Arial" w:cs="Arial"/>
                <w:sz w:val="19"/>
                <w:szCs w:val="19"/>
              </w:rPr>
            </w:pPr>
          </w:p>
        </w:tc>
      </w:tr>
      <w:tr w:rsidR="00A508AE" w14:paraId="7535A56F" w14:textId="77777777" w:rsidTr="009D3E7B">
        <w:tblPrEx>
          <w:tblCellMar>
            <w:left w:w="70" w:type="dxa"/>
            <w:right w:w="70" w:type="dxa"/>
          </w:tblCellMar>
          <w:tblLook w:val="0000" w:firstRow="0" w:lastRow="0" w:firstColumn="0" w:lastColumn="0" w:noHBand="0" w:noVBand="0"/>
        </w:tblPrEx>
        <w:trPr>
          <w:trHeight w:val="572"/>
          <w:jc w:val="center"/>
        </w:trPr>
        <w:tc>
          <w:tcPr>
            <w:tcW w:w="576" w:type="dxa"/>
            <w:gridSpan w:val="2"/>
            <w:vAlign w:val="center"/>
          </w:tcPr>
          <w:p w14:paraId="2E2130E5" w14:textId="77777777" w:rsidR="00A508AE" w:rsidRPr="0059399A" w:rsidRDefault="00A508AE" w:rsidP="00A508AE">
            <w:pPr>
              <w:spacing w:after="200" w:line="276" w:lineRule="auto"/>
              <w:jc w:val="center"/>
              <w:rPr>
                <w:rFonts w:ascii="Arial" w:hAnsi="Arial" w:cs="Arial"/>
                <w:sz w:val="19"/>
                <w:szCs w:val="19"/>
              </w:rPr>
            </w:pPr>
            <w:r w:rsidRPr="0059399A">
              <w:rPr>
                <w:rFonts w:ascii="Arial" w:hAnsi="Arial" w:cs="Arial"/>
                <w:sz w:val="19"/>
                <w:szCs w:val="19"/>
              </w:rPr>
              <w:t>1.5</w:t>
            </w:r>
          </w:p>
        </w:tc>
        <w:tc>
          <w:tcPr>
            <w:tcW w:w="1675" w:type="dxa"/>
            <w:vAlign w:val="center"/>
          </w:tcPr>
          <w:p w14:paraId="02E66108" w14:textId="2BB3990B"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38" w:type="dxa"/>
            <w:gridSpan w:val="7"/>
            <w:vAlign w:val="center"/>
          </w:tcPr>
          <w:p w14:paraId="5B252986" w14:textId="25A7C2E4" w:rsidR="00A508AE" w:rsidRPr="0059399A" w:rsidRDefault="00A508AE" w:rsidP="00A508AE">
            <w:pPr>
              <w:jc w:val="center"/>
              <w:rPr>
                <w:rFonts w:ascii="Arial" w:hAnsi="Arial" w:cs="Arial"/>
                <w:sz w:val="19"/>
                <w:szCs w:val="19"/>
              </w:rPr>
            </w:pPr>
            <w:r w:rsidRPr="0059399A">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9"/>
            <w:vAlign w:val="center"/>
          </w:tcPr>
          <w:p w14:paraId="3BB6EDAC" w14:textId="77777777" w:rsidR="00A508AE" w:rsidRPr="0059399A" w:rsidRDefault="00A508AE" w:rsidP="00A508AE">
            <w:pPr>
              <w:jc w:val="center"/>
              <w:rPr>
                <w:rFonts w:ascii="Arial" w:hAnsi="Arial" w:cs="Arial"/>
                <w:sz w:val="19"/>
                <w:szCs w:val="19"/>
              </w:rPr>
            </w:pPr>
          </w:p>
          <w:p w14:paraId="73C8B0DB" w14:textId="77777777" w:rsidR="00A508AE" w:rsidRPr="0059399A" w:rsidRDefault="00A508AE" w:rsidP="00A508AE">
            <w:pPr>
              <w:jc w:val="center"/>
              <w:rPr>
                <w:rFonts w:ascii="Arial" w:hAnsi="Arial" w:cs="Arial"/>
                <w:sz w:val="19"/>
                <w:szCs w:val="19"/>
              </w:rPr>
            </w:pPr>
          </w:p>
        </w:tc>
      </w:tr>
      <w:tr w:rsidR="00A508AE" w14:paraId="32E3E778" w14:textId="77777777" w:rsidTr="009D3E7B">
        <w:tblPrEx>
          <w:tblCellMar>
            <w:left w:w="70" w:type="dxa"/>
            <w:right w:w="70" w:type="dxa"/>
          </w:tblCellMar>
          <w:tblLook w:val="0000" w:firstRow="0" w:lastRow="0" w:firstColumn="0" w:lastColumn="0" w:noHBand="0" w:noVBand="0"/>
        </w:tblPrEx>
        <w:trPr>
          <w:trHeight w:val="650"/>
          <w:jc w:val="center"/>
        </w:trPr>
        <w:tc>
          <w:tcPr>
            <w:tcW w:w="576" w:type="dxa"/>
            <w:gridSpan w:val="2"/>
            <w:vAlign w:val="center"/>
          </w:tcPr>
          <w:p w14:paraId="26189879"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1.6</w:t>
            </w:r>
          </w:p>
        </w:tc>
        <w:tc>
          <w:tcPr>
            <w:tcW w:w="1675" w:type="dxa"/>
            <w:vAlign w:val="center"/>
          </w:tcPr>
          <w:p w14:paraId="189E2B42" w14:textId="41F7DD53"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38" w:type="dxa"/>
            <w:gridSpan w:val="7"/>
            <w:vAlign w:val="center"/>
          </w:tcPr>
          <w:p w14:paraId="06EE3987" w14:textId="6012368C" w:rsidR="00A508AE" w:rsidRPr="0059399A" w:rsidRDefault="00A508AE" w:rsidP="00A508AE">
            <w:pPr>
              <w:jc w:val="center"/>
              <w:rPr>
                <w:rFonts w:ascii="Arial" w:hAnsi="Arial" w:cs="Arial"/>
                <w:sz w:val="19"/>
                <w:szCs w:val="19"/>
              </w:rPr>
            </w:pPr>
            <w:r w:rsidRPr="00EC3E39">
              <w:rPr>
                <w:rFonts w:ascii="Arial" w:hAnsi="Arial" w:cs="Arial"/>
                <w:sz w:val="19"/>
                <w:szCs w:val="19"/>
              </w:rPr>
              <w:t>Príspevok navrhovaného proj</w:t>
            </w:r>
            <w:r>
              <w:rPr>
                <w:rFonts w:ascii="Arial" w:hAnsi="Arial" w:cs="Arial"/>
                <w:sz w:val="19"/>
                <w:szCs w:val="19"/>
              </w:rPr>
              <w:t>ektu k cieľom a výsledkom OP  EVS a PO 2</w:t>
            </w:r>
          </w:p>
        </w:tc>
        <w:tc>
          <w:tcPr>
            <w:tcW w:w="5758" w:type="dxa"/>
            <w:gridSpan w:val="9"/>
            <w:vAlign w:val="center"/>
          </w:tcPr>
          <w:p w14:paraId="7C21AC82" w14:textId="77777777" w:rsidR="00A508AE" w:rsidRPr="0059399A" w:rsidRDefault="00A508AE" w:rsidP="00A508AE">
            <w:pPr>
              <w:jc w:val="center"/>
              <w:rPr>
                <w:rFonts w:ascii="Arial" w:hAnsi="Arial" w:cs="Arial"/>
                <w:sz w:val="19"/>
                <w:szCs w:val="19"/>
              </w:rPr>
            </w:pPr>
          </w:p>
        </w:tc>
      </w:tr>
      <w:tr w:rsidR="00A508AE" w14:paraId="4066D74F" w14:textId="77777777" w:rsidTr="009D3E7B">
        <w:tblPrEx>
          <w:tblCellMar>
            <w:left w:w="70" w:type="dxa"/>
            <w:right w:w="70" w:type="dxa"/>
          </w:tblCellMar>
          <w:tblLook w:val="0000" w:firstRow="0" w:lastRow="0" w:firstColumn="0" w:lastColumn="0" w:noHBand="0" w:noVBand="0"/>
        </w:tblPrEx>
        <w:trPr>
          <w:trHeight w:val="635"/>
          <w:jc w:val="center"/>
        </w:trPr>
        <w:tc>
          <w:tcPr>
            <w:tcW w:w="576" w:type="dxa"/>
            <w:gridSpan w:val="2"/>
            <w:vAlign w:val="center"/>
          </w:tcPr>
          <w:p w14:paraId="6C33C454"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1.7</w:t>
            </w:r>
          </w:p>
          <w:p w14:paraId="18FFAD46" w14:textId="77777777" w:rsidR="00A508AE" w:rsidRPr="0059399A" w:rsidRDefault="00A508AE" w:rsidP="00A508AE">
            <w:pPr>
              <w:spacing w:after="200" w:line="276" w:lineRule="auto"/>
              <w:jc w:val="center"/>
              <w:rPr>
                <w:rFonts w:ascii="Arial" w:hAnsi="Arial" w:cs="Arial"/>
                <w:sz w:val="19"/>
                <w:szCs w:val="19"/>
              </w:rPr>
            </w:pPr>
          </w:p>
        </w:tc>
        <w:tc>
          <w:tcPr>
            <w:tcW w:w="1675" w:type="dxa"/>
            <w:vAlign w:val="center"/>
          </w:tcPr>
          <w:p w14:paraId="23A7197E" w14:textId="2AA8D9F0" w:rsidR="00A508AE" w:rsidRPr="0059399A" w:rsidRDefault="00A508AE" w:rsidP="00A508AE">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38" w:type="dxa"/>
            <w:gridSpan w:val="7"/>
            <w:vAlign w:val="center"/>
          </w:tcPr>
          <w:p w14:paraId="5C89C00D" w14:textId="30423663" w:rsidR="00A508AE" w:rsidRPr="0059399A" w:rsidRDefault="00A508AE" w:rsidP="00A508AE">
            <w:pPr>
              <w:jc w:val="center"/>
              <w:rPr>
                <w:rFonts w:ascii="Arial" w:hAnsi="Arial" w:cs="Arial"/>
                <w:sz w:val="19"/>
                <w:szCs w:val="19"/>
              </w:rPr>
            </w:pPr>
            <w:r w:rsidRPr="00EC3E39">
              <w:rPr>
                <w:rFonts w:ascii="Arial" w:hAnsi="Arial" w:cs="Arial"/>
                <w:sz w:val="19"/>
                <w:szCs w:val="19"/>
              </w:rPr>
              <w:t xml:space="preserve">Príspevok navrhovaného projektu k cieľom a výsledkom OP EVS a PO </w:t>
            </w:r>
            <w:r>
              <w:rPr>
                <w:rFonts w:ascii="Arial" w:hAnsi="Arial" w:cs="Arial"/>
                <w:sz w:val="19"/>
                <w:szCs w:val="19"/>
              </w:rPr>
              <w:t>2</w:t>
            </w:r>
          </w:p>
        </w:tc>
        <w:tc>
          <w:tcPr>
            <w:tcW w:w="5758" w:type="dxa"/>
            <w:gridSpan w:val="9"/>
            <w:vAlign w:val="center"/>
          </w:tcPr>
          <w:p w14:paraId="2B99A54A" w14:textId="77777777" w:rsidR="00A508AE" w:rsidRPr="0059399A" w:rsidRDefault="00A508AE" w:rsidP="00A508AE">
            <w:pPr>
              <w:jc w:val="center"/>
              <w:rPr>
                <w:rFonts w:ascii="Arial" w:hAnsi="Arial" w:cs="Arial"/>
                <w:sz w:val="19"/>
                <w:szCs w:val="19"/>
              </w:rPr>
            </w:pPr>
          </w:p>
        </w:tc>
      </w:tr>
      <w:tr w:rsidR="00FB3A4F" w:rsidRPr="00F45858" w14:paraId="1F9680BF" w14:textId="77777777" w:rsidTr="004C2054">
        <w:trPr>
          <w:gridAfter w:val="2"/>
          <w:wAfter w:w="72" w:type="dxa"/>
          <w:jc w:val="center"/>
        </w:trPr>
        <w:tc>
          <w:tcPr>
            <w:tcW w:w="556" w:type="dxa"/>
            <w:shd w:val="clear" w:color="auto" w:fill="B2A1C7" w:themeFill="accent4" w:themeFillTint="99"/>
            <w:vAlign w:val="center"/>
          </w:tcPr>
          <w:p w14:paraId="445EB9DB"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P.č.</w:t>
            </w:r>
          </w:p>
        </w:tc>
        <w:tc>
          <w:tcPr>
            <w:tcW w:w="1943" w:type="dxa"/>
            <w:gridSpan w:val="4"/>
            <w:shd w:val="clear" w:color="auto" w:fill="B2A1C7" w:themeFill="accent4" w:themeFillTint="99"/>
            <w:vAlign w:val="center"/>
          </w:tcPr>
          <w:p w14:paraId="010CDD54"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rFonts w:ascii="Arial" w:hAnsi="Arial" w:cs="Arial"/>
                <w:b/>
                <w:sz w:val="19"/>
                <w:szCs w:val="19"/>
              </w:rPr>
              <w:t>2</w:t>
            </w:r>
            <w:r w:rsidRPr="009D3E7B">
              <w:rPr>
                <w:rFonts w:ascii="Arial" w:hAnsi="Arial" w:cs="Arial"/>
                <w:b/>
                <w:sz w:val="19"/>
                <w:szCs w:val="19"/>
                <w:vertAlign w:val="superscript"/>
              </w:rPr>
              <w:t>1</w:t>
            </w:r>
          </w:p>
        </w:tc>
        <w:tc>
          <w:tcPr>
            <w:tcW w:w="1331" w:type="dxa"/>
            <w:gridSpan w:val="4"/>
            <w:shd w:val="clear" w:color="auto" w:fill="B2A1C7" w:themeFill="accent4" w:themeFillTint="99"/>
            <w:vAlign w:val="center"/>
          </w:tcPr>
          <w:p w14:paraId="6593A007"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2922" w:type="dxa"/>
            <w:gridSpan w:val="5"/>
            <w:shd w:val="clear" w:color="auto" w:fill="B2A1C7" w:themeFill="accent4" w:themeFillTint="99"/>
            <w:vAlign w:val="center"/>
          </w:tcPr>
          <w:p w14:paraId="3F547ADE" w14:textId="379F987C" w:rsidR="00FB3A4F" w:rsidRPr="00F45858" w:rsidRDefault="00FB3A4F" w:rsidP="009D3E7B">
            <w:pPr>
              <w:jc w:val="center"/>
              <w:rPr>
                <w:rFonts w:ascii="Arial" w:hAnsi="Arial" w:cs="Arial"/>
                <w:b/>
                <w:sz w:val="19"/>
                <w:szCs w:val="19"/>
              </w:rPr>
            </w:pPr>
            <w:r>
              <w:rPr>
                <w:b/>
              </w:rPr>
              <w:t>Výsledok posúdenia</w:t>
            </w:r>
            <w:r>
              <w:rPr>
                <w:rStyle w:val="Odkaznapoznmkupodiarou"/>
              </w:rPr>
              <w:footnoteReference w:id="26"/>
            </w:r>
          </w:p>
        </w:tc>
        <w:tc>
          <w:tcPr>
            <w:tcW w:w="2923" w:type="dxa"/>
            <w:gridSpan w:val="3"/>
            <w:shd w:val="clear" w:color="auto" w:fill="B2A1C7" w:themeFill="accent4" w:themeFillTint="99"/>
            <w:vAlign w:val="center"/>
          </w:tcPr>
          <w:p w14:paraId="6B6F1571" w14:textId="62169C2C" w:rsidR="00FB3A4F" w:rsidRPr="00F45858" w:rsidRDefault="00FB3A4F" w:rsidP="009D3E7B">
            <w:pPr>
              <w:jc w:val="center"/>
              <w:rPr>
                <w:rFonts w:ascii="Arial" w:hAnsi="Arial" w:cs="Arial"/>
                <w:b/>
                <w:sz w:val="19"/>
                <w:szCs w:val="19"/>
              </w:rPr>
            </w:pPr>
            <w:r w:rsidRPr="00F45858">
              <w:rPr>
                <w:rFonts w:ascii="Arial" w:hAnsi="Arial" w:cs="Arial"/>
                <w:b/>
                <w:sz w:val="19"/>
                <w:szCs w:val="19"/>
              </w:rPr>
              <w:t>Komentár</w:t>
            </w:r>
            <w:r w:rsidRPr="009D3E7B">
              <w:rPr>
                <w:vertAlign w:val="superscript"/>
              </w:rPr>
              <w:t>23</w:t>
            </w:r>
          </w:p>
        </w:tc>
      </w:tr>
      <w:tr w:rsidR="00FB3A4F" w:rsidRPr="00F45858" w14:paraId="0CB9F755" w14:textId="77777777" w:rsidTr="009F275D">
        <w:trPr>
          <w:gridAfter w:val="2"/>
          <w:wAfter w:w="72" w:type="dxa"/>
          <w:jc w:val="center"/>
        </w:trPr>
        <w:tc>
          <w:tcPr>
            <w:tcW w:w="556" w:type="dxa"/>
            <w:shd w:val="clear" w:color="auto" w:fill="auto"/>
            <w:vAlign w:val="center"/>
          </w:tcPr>
          <w:p w14:paraId="6BD5DA0E" w14:textId="77777777" w:rsidR="00FB3A4F" w:rsidRPr="00F45858" w:rsidRDefault="00FB3A4F" w:rsidP="00A508AE">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43" w:type="dxa"/>
            <w:gridSpan w:val="4"/>
            <w:shd w:val="clear" w:color="auto" w:fill="auto"/>
            <w:vAlign w:val="center"/>
          </w:tcPr>
          <w:p w14:paraId="061B2D8C" w14:textId="003D4427" w:rsidR="00FB3A4F" w:rsidRPr="00F45858" w:rsidRDefault="00FB3A4F" w:rsidP="00A508AE">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513837219"/>
            <w:placeholder>
              <w:docPart w:val="E423EF9264CE40518B8FFDD92FBA4C6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4"/>
                <w:shd w:val="clear" w:color="auto" w:fill="auto"/>
                <w:vAlign w:val="center"/>
              </w:tcPr>
              <w:p w14:paraId="5BAEFB0C" w14:textId="20A04282" w:rsidR="00FB3A4F" w:rsidRPr="00F45858" w:rsidRDefault="00FB3A4F" w:rsidP="00A508AE">
                <w:pPr>
                  <w:jc w:val="center"/>
                  <w:rPr>
                    <w:rFonts w:ascii="Arial" w:hAnsi="Arial" w:cs="Arial"/>
                    <w:b/>
                    <w:sz w:val="19"/>
                    <w:szCs w:val="19"/>
                  </w:rPr>
                </w:pPr>
                <w:r>
                  <w:rPr>
                    <w:rFonts w:ascii="Arial" w:hAnsi="Arial" w:cs="Arial"/>
                    <w:sz w:val="19"/>
                    <w:szCs w:val="19"/>
                  </w:rPr>
                  <w:t>Navrhovaný spôsob realizácie projektu</w:t>
                </w:r>
              </w:p>
            </w:tc>
          </w:sdtContent>
        </w:sdt>
        <w:sdt>
          <w:sdtPr>
            <w:rPr>
              <w:b/>
            </w:rPr>
            <w:id w:val="-223141945"/>
            <w:placeholder>
              <w:docPart w:val="E8517D48D5E94EFA8022FBE57314EBC3"/>
            </w:placeholder>
            <w:showingPlcHdr/>
            <w:comboBox>
              <w:listItem w:displayText="nie (0)" w:value="nie (0)"/>
              <w:listItem w:displayText="áno (1)" w:value="áno (1)"/>
            </w:comboBox>
          </w:sdtPr>
          <w:sdtEndPr/>
          <w:sdtContent>
            <w:tc>
              <w:tcPr>
                <w:tcW w:w="2922" w:type="dxa"/>
                <w:gridSpan w:val="5"/>
                <w:shd w:val="clear" w:color="auto" w:fill="auto"/>
                <w:vAlign w:val="center"/>
              </w:tcPr>
              <w:p w14:paraId="04DE7E31" w14:textId="32B23714" w:rsidR="00FB3A4F" w:rsidRPr="00F45858" w:rsidRDefault="00FB3A4F" w:rsidP="00A508AE">
                <w:pPr>
                  <w:jc w:val="center"/>
                  <w:rPr>
                    <w:rFonts w:ascii="Arial" w:hAnsi="Arial" w:cs="Arial"/>
                    <w:b/>
                    <w:sz w:val="19"/>
                    <w:szCs w:val="19"/>
                  </w:rPr>
                </w:pPr>
                <w:r w:rsidRPr="0037278C">
                  <w:rPr>
                    <w:rStyle w:val="Zstupntext"/>
                  </w:rPr>
                  <w:t>Vyberte položku.</w:t>
                </w:r>
              </w:p>
            </w:tc>
          </w:sdtContent>
        </w:sdt>
        <w:tc>
          <w:tcPr>
            <w:tcW w:w="2923" w:type="dxa"/>
            <w:gridSpan w:val="3"/>
            <w:shd w:val="clear" w:color="auto" w:fill="auto"/>
            <w:vAlign w:val="center"/>
          </w:tcPr>
          <w:p w14:paraId="62E1D51F" w14:textId="6E8BD104" w:rsidR="00FB3A4F" w:rsidRPr="00F45858" w:rsidRDefault="00FB3A4F" w:rsidP="00A508AE">
            <w:pPr>
              <w:jc w:val="center"/>
              <w:rPr>
                <w:rFonts w:ascii="Arial" w:hAnsi="Arial" w:cs="Arial"/>
                <w:b/>
                <w:sz w:val="19"/>
                <w:szCs w:val="19"/>
              </w:rPr>
            </w:pPr>
          </w:p>
        </w:tc>
      </w:tr>
      <w:tr w:rsidR="00A508AE" w:rsidRPr="0059399A" w14:paraId="3D848A12" w14:textId="77777777" w:rsidTr="009D3E7B">
        <w:trPr>
          <w:gridAfter w:val="2"/>
          <w:wAfter w:w="72" w:type="dxa"/>
          <w:jc w:val="center"/>
        </w:trPr>
        <w:tc>
          <w:tcPr>
            <w:tcW w:w="556" w:type="dxa"/>
            <w:shd w:val="clear" w:color="auto" w:fill="B2A1C7" w:themeFill="accent4" w:themeFillTint="99"/>
            <w:vAlign w:val="center"/>
          </w:tcPr>
          <w:p w14:paraId="55522F06"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4CE2ED6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 xml:space="preserve">Bodované hodnotiace </w:t>
            </w:r>
            <w:r w:rsidRPr="0059399A">
              <w:rPr>
                <w:rFonts w:ascii="Arial" w:hAnsi="Arial" w:cs="Arial"/>
                <w:b/>
                <w:sz w:val="19"/>
                <w:szCs w:val="19"/>
              </w:rPr>
              <w:lastRenderedPageBreak/>
              <w:t>kritérium</w:t>
            </w:r>
            <w:r w:rsidRPr="009D3E7B">
              <w:rPr>
                <w:rStyle w:val="Odkaznapoznmkupodiarou"/>
                <w:b/>
              </w:rPr>
              <w:t>2</w:t>
            </w:r>
            <w:r w:rsidRPr="009D3E7B">
              <w:rPr>
                <w:b/>
                <w:vertAlign w:val="superscript"/>
              </w:rPr>
              <w:t>1</w:t>
            </w:r>
          </w:p>
        </w:tc>
        <w:tc>
          <w:tcPr>
            <w:tcW w:w="1677" w:type="dxa"/>
            <w:gridSpan w:val="6"/>
            <w:shd w:val="clear" w:color="auto" w:fill="B2A1C7" w:themeFill="accent4" w:themeFillTint="99"/>
            <w:vAlign w:val="center"/>
          </w:tcPr>
          <w:p w14:paraId="38BA0AF7"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lastRenderedPageBreak/>
              <w:t>Hodnotená oblasť</w:t>
            </w:r>
            <w:r w:rsidRPr="009D3E7B">
              <w:rPr>
                <w:rStyle w:val="Odkaznapoznmkupodiarou"/>
                <w:b/>
              </w:rPr>
              <w:t>2</w:t>
            </w:r>
            <w:r w:rsidRPr="009D3E7B">
              <w:rPr>
                <w:b/>
                <w:vertAlign w:val="superscript"/>
              </w:rPr>
              <w:t>2</w:t>
            </w:r>
          </w:p>
        </w:tc>
        <w:tc>
          <w:tcPr>
            <w:tcW w:w="5482" w:type="dxa"/>
            <w:gridSpan w:val="5"/>
            <w:shd w:val="clear" w:color="auto" w:fill="B2A1C7" w:themeFill="accent4" w:themeFillTint="99"/>
            <w:vAlign w:val="center"/>
          </w:tcPr>
          <w:p w14:paraId="54438650"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Komentár</w:t>
            </w:r>
            <w:r>
              <w:rPr>
                <w:rFonts w:ascii="Arial" w:hAnsi="Arial" w:cs="Arial"/>
                <w:b/>
                <w:sz w:val="19"/>
                <w:szCs w:val="19"/>
                <w:vertAlign w:val="superscript"/>
              </w:rPr>
              <w:t>23</w:t>
            </w:r>
          </w:p>
        </w:tc>
      </w:tr>
      <w:tr w:rsidR="00A508AE" w:rsidRPr="0059399A" w14:paraId="2236AB6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20B1BAAB"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lastRenderedPageBreak/>
              <w:t>2.2</w:t>
            </w:r>
          </w:p>
        </w:tc>
        <w:tc>
          <w:tcPr>
            <w:tcW w:w="1960" w:type="dxa"/>
            <w:gridSpan w:val="5"/>
            <w:vAlign w:val="center"/>
          </w:tcPr>
          <w:p w14:paraId="5D52FBB3" w14:textId="0D77CE09" w:rsidR="00A508AE" w:rsidRPr="0059399A" w:rsidRDefault="00A508AE" w:rsidP="00A508AE">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228004220"/>
            <w:placeholder>
              <w:docPart w:val="64E11351FB4741D9852F2BDF18EB6FA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538EEA1A" w14:textId="776CFC1C"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5"/>
            <w:vAlign w:val="center"/>
          </w:tcPr>
          <w:p w14:paraId="2CB7CCC0" w14:textId="77777777" w:rsidR="00A508AE" w:rsidRPr="0059399A" w:rsidRDefault="00A508AE" w:rsidP="00A508AE">
            <w:pPr>
              <w:jc w:val="center"/>
              <w:rPr>
                <w:rFonts w:ascii="Arial" w:hAnsi="Arial" w:cs="Arial"/>
                <w:sz w:val="19"/>
                <w:szCs w:val="19"/>
              </w:rPr>
            </w:pPr>
          </w:p>
        </w:tc>
      </w:tr>
      <w:tr w:rsidR="00A508AE" w:rsidRPr="0059399A" w14:paraId="7D241001" w14:textId="77777777" w:rsidTr="009D3E7B">
        <w:tblPrEx>
          <w:tblCellMar>
            <w:left w:w="70" w:type="dxa"/>
            <w:right w:w="70" w:type="dxa"/>
          </w:tblCellMar>
          <w:tblLook w:val="0000" w:firstRow="0" w:lastRow="0" w:firstColumn="0" w:lastColumn="0" w:noHBand="0" w:noVBand="0"/>
        </w:tblPrEx>
        <w:trPr>
          <w:gridAfter w:val="2"/>
          <w:wAfter w:w="72" w:type="dxa"/>
          <w:trHeight w:val="572"/>
          <w:jc w:val="center"/>
        </w:trPr>
        <w:tc>
          <w:tcPr>
            <w:tcW w:w="556" w:type="dxa"/>
            <w:vAlign w:val="center"/>
          </w:tcPr>
          <w:p w14:paraId="265A7D77"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2.3</w:t>
            </w:r>
          </w:p>
        </w:tc>
        <w:tc>
          <w:tcPr>
            <w:tcW w:w="1960" w:type="dxa"/>
            <w:gridSpan w:val="5"/>
            <w:vAlign w:val="center"/>
          </w:tcPr>
          <w:p w14:paraId="788BF90C" w14:textId="5BC17A49" w:rsidR="00A508AE" w:rsidRPr="0059399A" w:rsidRDefault="00A508AE" w:rsidP="00A508AE">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1582761275"/>
            <w:placeholder>
              <w:docPart w:val="771287EFEDBF45349B625F0095AFA5E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2CDE31C1" w14:textId="080208F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5"/>
            <w:vAlign w:val="center"/>
          </w:tcPr>
          <w:p w14:paraId="63277E45" w14:textId="77777777" w:rsidR="00A508AE" w:rsidRPr="0059399A" w:rsidRDefault="00A508AE" w:rsidP="00A508AE">
            <w:pPr>
              <w:jc w:val="center"/>
              <w:rPr>
                <w:rFonts w:ascii="Arial" w:hAnsi="Arial" w:cs="Arial"/>
                <w:sz w:val="19"/>
                <w:szCs w:val="19"/>
              </w:rPr>
            </w:pPr>
          </w:p>
        </w:tc>
      </w:tr>
      <w:tr w:rsidR="00A508AE" w:rsidRPr="0059399A" w14:paraId="0A0E318A" w14:textId="77777777" w:rsidTr="009D3E7B">
        <w:tblPrEx>
          <w:tblCellMar>
            <w:left w:w="70" w:type="dxa"/>
            <w:right w:w="70" w:type="dxa"/>
          </w:tblCellMar>
          <w:tblLook w:val="0000" w:firstRow="0" w:lastRow="0" w:firstColumn="0" w:lastColumn="0" w:noHBand="0" w:noVBand="0"/>
        </w:tblPrEx>
        <w:trPr>
          <w:gridAfter w:val="2"/>
          <w:wAfter w:w="72" w:type="dxa"/>
          <w:trHeight w:val="650"/>
          <w:jc w:val="center"/>
        </w:trPr>
        <w:tc>
          <w:tcPr>
            <w:tcW w:w="556" w:type="dxa"/>
            <w:vAlign w:val="center"/>
          </w:tcPr>
          <w:p w14:paraId="6B86E8A0"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2.4</w:t>
            </w:r>
          </w:p>
        </w:tc>
        <w:tc>
          <w:tcPr>
            <w:tcW w:w="1960" w:type="dxa"/>
            <w:gridSpan w:val="5"/>
            <w:vAlign w:val="center"/>
          </w:tcPr>
          <w:p w14:paraId="3197427A" w14:textId="7721DE16" w:rsidR="00A508AE" w:rsidRPr="0059399A" w:rsidRDefault="00A508AE" w:rsidP="00A508AE">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786505604"/>
            <w:placeholder>
              <w:docPart w:val="87DB3AC3CB7B494AB21078179DF3A25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12DE2202" w14:textId="0886D7DF" w:rsidR="00A508AE" w:rsidRPr="0059399A" w:rsidRDefault="00A508AE" w:rsidP="00A508AE">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5"/>
            <w:vAlign w:val="center"/>
          </w:tcPr>
          <w:p w14:paraId="6ECB587A" w14:textId="77777777" w:rsidR="00A508AE" w:rsidRPr="0059399A" w:rsidRDefault="00A508AE" w:rsidP="00A508AE">
            <w:pPr>
              <w:jc w:val="center"/>
              <w:rPr>
                <w:rFonts w:ascii="Arial" w:hAnsi="Arial" w:cs="Arial"/>
                <w:sz w:val="19"/>
                <w:szCs w:val="19"/>
              </w:rPr>
            </w:pPr>
          </w:p>
        </w:tc>
      </w:tr>
      <w:tr w:rsidR="00FB3A4F" w:rsidRPr="00F45858" w14:paraId="7BC0AB23" w14:textId="77777777" w:rsidTr="00914E41">
        <w:trPr>
          <w:gridAfter w:val="2"/>
          <w:wAfter w:w="72" w:type="dxa"/>
          <w:jc w:val="center"/>
        </w:trPr>
        <w:tc>
          <w:tcPr>
            <w:tcW w:w="556" w:type="dxa"/>
            <w:shd w:val="clear" w:color="auto" w:fill="B2A1C7" w:themeFill="accent4" w:themeFillTint="99"/>
            <w:vAlign w:val="center"/>
          </w:tcPr>
          <w:p w14:paraId="5D8F404A"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P.č.</w:t>
            </w:r>
          </w:p>
        </w:tc>
        <w:tc>
          <w:tcPr>
            <w:tcW w:w="1972" w:type="dxa"/>
            <w:gridSpan w:val="6"/>
            <w:shd w:val="clear" w:color="auto" w:fill="B2A1C7" w:themeFill="accent4" w:themeFillTint="99"/>
            <w:vAlign w:val="center"/>
          </w:tcPr>
          <w:p w14:paraId="5BA249D2"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p>
        </w:tc>
        <w:tc>
          <w:tcPr>
            <w:tcW w:w="1526" w:type="dxa"/>
            <w:gridSpan w:val="4"/>
            <w:shd w:val="clear" w:color="auto" w:fill="B2A1C7" w:themeFill="accent4" w:themeFillTint="99"/>
            <w:vAlign w:val="center"/>
          </w:tcPr>
          <w:p w14:paraId="7BF6EF8D"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2810" w:type="dxa"/>
            <w:gridSpan w:val="5"/>
            <w:shd w:val="clear" w:color="auto" w:fill="B2A1C7" w:themeFill="accent4" w:themeFillTint="99"/>
            <w:vAlign w:val="center"/>
          </w:tcPr>
          <w:p w14:paraId="3FDC4C8F" w14:textId="1B29A2C5" w:rsidR="00FB3A4F" w:rsidRPr="00F45858" w:rsidRDefault="00FB3A4F" w:rsidP="009D3E7B">
            <w:pPr>
              <w:jc w:val="center"/>
              <w:rPr>
                <w:rFonts w:ascii="Arial" w:hAnsi="Arial" w:cs="Arial"/>
                <w:b/>
                <w:sz w:val="19"/>
                <w:szCs w:val="19"/>
              </w:rPr>
            </w:pPr>
            <w:r>
              <w:rPr>
                <w:b/>
              </w:rPr>
              <w:t>Výsledok posúdenia</w:t>
            </w:r>
            <w:r>
              <w:rPr>
                <w:rStyle w:val="Odkaznapoznmkupodiarou"/>
              </w:rPr>
              <w:footnoteReference w:id="27"/>
            </w:r>
          </w:p>
        </w:tc>
        <w:tc>
          <w:tcPr>
            <w:tcW w:w="2811" w:type="dxa"/>
            <w:shd w:val="clear" w:color="auto" w:fill="B2A1C7" w:themeFill="accent4" w:themeFillTint="99"/>
            <w:vAlign w:val="center"/>
          </w:tcPr>
          <w:p w14:paraId="4B50F480" w14:textId="509C7275" w:rsidR="00FB3A4F" w:rsidRPr="00F45858" w:rsidRDefault="00FB3A4F"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FB3A4F" w:rsidRPr="00F45858" w14:paraId="27A1D774" w14:textId="77777777" w:rsidTr="00707ECD">
        <w:trPr>
          <w:gridAfter w:val="2"/>
          <w:wAfter w:w="72" w:type="dxa"/>
          <w:jc w:val="center"/>
        </w:trPr>
        <w:tc>
          <w:tcPr>
            <w:tcW w:w="556" w:type="dxa"/>
            <w:shd w:val="clear" w:color="auto" w:fill="auto"/>
            <w:vAlign w:val="center"/>
          </w:tcPr>
          <w:p w14:paraId="29725959" w14:textId="77777777" w:rsidR="00FB3A4F" w:rsidRPr="00F45858" w:rsidRDefault="00FB3A4F" w:rsidP="00A508AE">
            <w:pPr>
              <w:jc w:val="center"/>
              <w:rPr>
                <w:rFonts w:ascii="Arial" w:hAnsi="Arial" w:cs="Arial"/>
                <w:sz w:val="19"/>
                <w:szCs w:val="19"/>
              </w:rPr>
            </w:pPr>
            <w:r>
              <w:rPr>
                <w:rFonts w:ascii="Arial" w:hAnsi="Arial" w:cs="Arial"/>
                <w:sz w:val="19"/>
                <w:szCs w:val="19"/>
              </w:rPr>
              <w:t>3.1</w:t>
            </w:r>
          </w:p>
        </w:tc>
        <w:tc>
          <w:tcPr>
            <w:tcW w:w="1972" w:type="dxa"/>
            <w:gridSpan w:val="6"/>
            <w:shd w:val="clear" w:color="auto" w:fill="auto"/>
            <w:vAlign w:val="center"/>
          </w:tcPr>
          <w:p w14:paraId="22DA7A15" w14:textId="29B6EC93" w:rsidR="00FB3A4F" w:rsidRPr="00F45858" w:rsidRDefault="00FB3A4F" w:rsidP="00A508AE">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253670677"/>
            <w:placeholder>
              <w:docPart w:val="951ADE0D186A4E9FA164CACD30DA13B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4"/>
                <w:shd w:val="clear" w:color="auto" w:fill="auto"/>
                <w:vAlign w:val="center"/>
              </w:tcPr>
              <w:p w14:paraId="328A4DCC" w14:textId="544BFB06" w:rsidR="00FB3A4F" w:rsidRPr="00F45858" w:rsidRDefault="00FB3A4F" w:rsidP="00A508AE">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b/>
            </w:rPr>
            <w:id w:val="-26416680"/>
            <w:placeholder>
              <w:docPart w:val="5D1C84265A2B4D43BC62E06B7C5CBE50"/>
            </w:placeholder>
            <w:showingPlcHdr/>
            <w:comboBox>
              <w:listItem w:displayText="nie (0)" w:value="nie (0)"/>
              <w:listItem w:displayText="áno (1)" w:value="áno (1)"/>
            </w:comboBox>
          </w:sdtPr>
          <w:sdtEndPr/>
          <w:sdtContent>
            <w:tc>
              <w:tcPr>
                <w:tcW w:w="2810" w:type="dxa"/>
                <w:gridSpan w:val="5"/>
                <w:shd w:val="clear" w:color="auto" w:fill="auto"/>
                <w:vAlign w:val="center"/>
              </w:tcPr>
              <w:p w14:paraId="5A2D6B8F" w14:textId="33C8C3C0" w:rsidR="00FB3A4F" w:rsidRPr="00F45858" w:rsidRDefault="00FB3A4F" w:rsidP="00A508AE">
                <w:pPr>
                  <w:jc w:val="center"/>
                  <w:rPr>
                    <w:rFonts w:ascii="Arial" w:hAnsi="Arial" w:cs="Arial"/>
                    <w:b/>
                    <w:sz w:val="19"/>
                    <w:szCs w:val="19"/>
                  </w:rPr>
                </w:pPr>
                <w:r w:rsidRPr="0037278C">
                  <w:rPr>
                    <w:rStyle w:val="Zstupntext"/>
                  </w:rPr>
                  <w:t>Vyberte položku.</w:t>
                </w:r>
              </w:p>
            </w:tc>
          </w:sdtContent>
        </w:sdt>
        <w:tc>
          <w:tcPr>
            <w:tcW w:w="2811" w:type="dxa"/>
            <w:shd w:val="clear" w:color="auto" w:fill="auto"/>
            <w:vAlign w:val="center"/>
          </w:tcPr>
          <w:p w14:paraId="7ED76099" w14:textId="3B8AE2D9" w:rsidR="00FB3A4F" w:rsidRPr="00F45858" w:rsidRDefault="00FB3A4F" w:rsidP="00A508AE">
            <w:pPr>
              <w:jc w:val="center"/>
              <w:rPr>
                <w:rFonts w:ascii="Arial" w:hAnsi="Arial" w:cs="Arial"/>
                <w:b/>
                <w:sz w:val="19"/>
                <w:szCs w:val="19"/>
              </w:rPr>
            </w:pPr>
          </w:p>
        </w:tc>
      </w:tr>
      <w:tr w:rsidR="00A508AE" w:rsidRPr="0059399A" w14:paraId="446FAAE3" w14:textId="77777777" w:rsidTr="009D3E7B">
        <w:trPr>
          <w:gridAfter w:val="2"/>
          <w:wAfter w:w="72" w:type="dxa"/>
          <w:jc w:val="center"/>
        </w:trPr>
        <w:tc>
          <w:tcPr>
            <w:tcW w:w="556" w:type="dxa"/>
            <w:shd w:val="clear" w:color="auto" w:fill="B2A1C7" w:themeFill="accent4" w:themeFillTint="99"/>
            <w:vAlign w:val="center"/>
          </w:tcPr>
          <w:p w14:paraId="06D33903"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703EE095"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736" w:type="dxa"/>
            <w:gridSpan w:val="7"/>
            <w:shd w:val="clear" w:color="auto" w:fill="B2A1C7" w:themeFill="accent4" w:themeFillTint="99"/>
            <w:vAlign w:val="center"/>
          </w:tcPr>
          <w:p w14:paraId="373AB2AF"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423" w:type="dxa"/>
            <w:gridSpan w:val="4"/>
            <w:shd w:val="clear" w:color="auto" w:fill="B2A1C7" w:themeFill="accent4" w:themeFillTint="99"/>
            <w:vAlign w:val="center"/>
          </w:tcPr>
          <w:p w14:paraId="61E5B578"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4EA5F718"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AFBAEB2"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3.2</w:t>
            </w:r>
          </w:p>
        </w:tc>
        <w:tc>
          <w:tcPr>
            <w:tcW w:w="1960" w:type="dxa"/>
            <w:gridSpan w:val="5"/>
            <w:vAlign w:val="center"/>
          </w:tcPr>
          <w:p w14:paraId="7469892D" w14:textId="1BAAF609" w:rsidR="00A508AE" w:rsidRPr="0059399A" w:rsidRDefault="00A508AE" w:rsidP="00A508AE">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kapacít na riadenie </w:t>
            </w:r>
            <w:r w:rsidRPr="00CD1379">
              <w:rPr>
                <w:rFonts w:ascii="Arial" w:hAnsi="Arial" w:cs="Arial"/>
                <w:sz w:val="19"/>
                <w:szCs w:val="19"/>
              </w:rPr>
              <w:t>projektu</w:t>
            </w:r>
          </w:p>
        </w:tc>
        <w:sdt>
          <w:sdtPr>
            <w:rPr>
              <w:rFonts w:ascii="Arial" w:hAnsi="Arial" w:cs="Arial"/>
              <w:sz w:val="19"/>
              <w:szCs w:val="19"/>
            </w:rPr>
            <w:id w:val="1478183571"/>
            <w:placeholder>
              <w:docPart w:val="B29513C98D2B4DD2BFFC1A121E53F08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0FC06B20" w14:textId="16A26423"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gridSpan w:val="4"/>
            <w:vAlign w:val="center"/>
          </w:tcPr>
          <w:p w14:paraId="63DA7421" w14:textId="77777777" w:rsidR="00A508AE" w:rsidRPr="0059399A" w:rsidRDefault="00A508AE" w:rsidP="00A508AE">
            <w:pPr>
              <w:jc w:val="center"/>
              <w:rPr>
                <w:rFonts w:ascii="Arial" w:hAnsi="Arial" w:cs="Arial"/>
                <w:sz w:val="19"/>
                <w:szCs w:val="19"/>
              </w:rPr>
            </w:pPr>
          </w:p>
        </w:tc>
      </w:tr>
      <w:tr w:rsidR="00A508AE" w:rsidRPr="0059399A" w14:paraId="4DF4E611"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50053D24" w14:textId="77777777" w:rsidR="00A508AE" w:rsidRPr="0059399A" w:rsidRDefault="00A508AE" w:rsidP="00A508AE">
            <w:pPr>
              <w:jc w:val="center"/>
              <w:rPr>
                <w:rFonts w:ascii="Arial" w:hAnsi="Arial" w:cs="Arial"/>
                <w:sz w:val="19"/>
                <w:szCs w:val="19"/>
              </w:rPr>
            </w:pPr>
            <w:r>
              <w:rPr>
                <w:rFonts w:ascii="Arial" w:hAnsi="Arial" w:cs="Arial"/>
                <w:sz w:val="19"/>
                <w:szCs w:val="19"/>
              </w:rPr>
              <w:t>3.3</w:t>
            </w:r>
          </w:p>
        </w:tc>
        <w:tc>
          <w:tcPr>
            <w:tcW w:w="1960" w:type="dxa"/>
            <w:gridSpan w:val="5"/>
            <w:vAlign w:val="center"/>
          </w:tcPr>
          <w:p w14:paraId="74077DB8" w14:textId="4B22C6C6" w:rsidR="00A508AE" w:rsidRPr="0059399A" w:rsidRDefault="00A508AE" w:rsidP="00A508AE">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177383271"/>
            <w:placeholder>
              <w:docPart w:val="892855B57FBE40DEA8AD4016885B1AA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5E6EEE68" w14:textId="0D223C5A" w:rsidR="00A508AE" w:rsidRPr="0059399A" w:rsidRDefault="00A508AE" w:rsidP="00A508AE">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gridSpan w:val="4"/>
            <w:vAlign w:val="center"/>
          </w:tcPr>
          <w:p w14:paraId="60BD01A4" w14:textId="77777777" w:rsidR="00A508AE" w:rsidRPr="0059399A" w:rsidRDefault="00A508AE" w:rsidP="00A508AE">
            <w:pPr>
              <w:jc w:val="center"/>
              <w:rPr>
                <w:rFonts w:ascii="Arial" w:hAnsi="Arial" w:cs="Arial"/>
                <w:sz w:val="19"/>
                <w:szCs w:val="19"/>
              </w:rPr>
            </w:pPr>
          </w:p>
        </w:tc>
      </w:tr>
      <w:tr w:rsidR="00FB3A4F" w:rsidRPr="00F45858" w14:paraId="68C25E8A" w14:textId="77777777" w:rsidTr="00A41C44">
        <w:trPr>
          <w:gridAfter w:val="2"/>
          <w:wAfter w:w="72" w:type="dxa"/>
          <w:jc w:val="center"/>
        </w:trPr>
        <w:tc>
          <w:tcPr>
            <w:tcW w:w="556" w:type="dxa"/>
            <w:shd w:val="clear" w:color="auto" w:fill="B2A1C7" w:themeFill="accent4" w:themeFillTint="99"/>
            <w:vAlign w:val="center"/>
          </w:tcPr>
          <w:p w14:paraId="472AECD2"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P.č.</w:t>
            </w:r>
          </w:p>
        </w:tc>
        <w:tc>
          <w:tcPr>
            <w:tcW w:w="1960" w:type="dxa"/>
            <w:gridSpan w:val="5"/>
            <w:shd w:val="clear" w:color="auto" w:fill="B2A1C7" w:themeFill="accent4" w:themeFillTint="99"/>
            <w:vAlign w:val="center"/>
          </w:tcPr>
          <w:p w14:paraId="54CC1B8A"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Vylučujúce hodnotiace kritériá</w:t>
            </w:r>
            <w:r w:rsidRPr="009D3E7B">
              <w:rPr>
                <w:rStyle w:val="Odkaznapoznmkupodiarou"/>
                <w:b/>
              </w:rPr>
              <w:t>2</w:t>
            </w:r>
            <w:r w:rsidRPr="009D3E7B">
              <w:rPr>
                <w:b/>
                <w:vertAlign w:val="superscript"/>
              </w:rPr>
              <w:t>1</w:t>
            </w:r>
          </w:p>
        </w:tc>
        <w:tc>
          <w:tcPr>
            <w:tcW w:w="1473" w:type="dxa"/>
            <w:gridSpan w:val="4"/>
            <w:shd w:val="clear" w:color="auto" w:fill="B2A1C7" w:themeFill="accent4" w:themeFillTint="99"/>
            <w:vAlign w:val="center"/>
          </w:tcPr>
          <w:p w14:paraId="35496283" w14:textId="77777777" w:rsidR="00FB3A4F" w:rsidRPr="00F45858" w:rsidRDefault="00FB3A4F" w:rsidP="009D3E7B">
            <w:pPr>
              <w:jc w:val="center"/>
              <w:rPr>
                <w:rFonts w:ascii="Arial" w:hAnsi="Arial" w:cs="Arial"/>
                <w:b/>
                <w:sz w:val="19"/>
                <w:szCs w:val="19"/>
              </w:rPr>
            </w:pPr>
            <w:r w:rsidRPr="00F45858">
              <w:rPr>
                <w:rFonts w:ascii="Arial" w:hAnsi="Arial" w:cs="Arial"/>
                <w:b/>
                <w:sz w:val="19"/>
                <w:szCs w:val="19"/>
              </w:rPr>
              <w:t>Hodnotená oblasť</w:t>
            </w:r>
            <w:r w:rsidRPr="009D3E7B">
              <w:rPr>
                <w:rStyle w:val="Odkaznapoznmkupodiarou"/>
                <w:b/>
              </w:rPr>
              <w:t>2</w:t>
            </w:r>
            <w:r w:rsidRPr="009D3E7B">
              <w:rPr>
                <w:b/>
                <w:vertAlign w:val="superscript"/>
              </w:rPr>
              <w:t>2</w:t>
            </w:r>
          </w:p>
        </w:tc>
        <w:tc>
          <w:tcPr>
            <w:tcW w:w="2843" w:type="dxa"/>
            <w:gridSpan w:val="5"/>
            <w:shd w:val="clear" w:color="auto" w:fill="B2A1C7" w:themeFill="accent4" w:themeFillTint="99"/>
            <w:vAlign w:val="center"/>
          </w:tcPr>
          <w:p w14:paraId="7DDD7976" w14:textId="423889F6" w:rsidR="00FB3A4F" w:rsidRPr="00F45858" w:rsidRDefault="00FB3A4F" w:rsidP="009D3E7B">
            <w:pPr>
              <w:jc w:val="center"/>
              <w:rPr>
                <w:rFonts w:ascii="Arial" w:hAnsi="Arial" w:cs="Arial"/>
                <w:b/>
                <w:sz w:val="19"/>
                <w:szCs w:val="19"/>
              </w:rPr>
            </w:pPr>
            <w:r>
              <w:rPr>
                <w:b/>
              </w:rPr>
              <w:t>Výsledok posúdenia</w:t>
            </w:r>
            <w:r>
              <w:rPr>
                <w:rStyle w:val="Odkaznapoznmkupodiarou"/>
              </w:rPr>
              <w:footnoteReference w:id="28"/>
            </w:r>
          </w:p>
        </w:tc>
        <w:tc>
          <w:tcPr>
            <w:tcW w:w="2843" w:type="dxa"/>
            <w:gridSpan w:val="2"/>
            <w:shd w:val="clear" w:color="auto" w:fill="B2A1C7" w:themeFill="accent4" w:themeFillTint="99"/>
            <w:vAlign w:val="center"/>
          </w:tcPr>
          <w:p w14:paraId="5B550C36" w14:textId="54AD3145" w:rsidR="00FB3A4F" w:rsidRPr="00F45858" w:rsidRDefault="00FB3A4F" w:rsidP="009D3E7B">
            <w:pPr>
              <w:jc w:val="center"/>
              <w:rPr>
                <w:rFonts w:ascii="Arial" w:hAnsi="Arial" w:cs="Arial"/>
                <w:b/>
                <w:sz w:val="19"/>
                <w:szCs w:val="19"/>
              </w:rPr>
            </w:pPr>
            <w:r w:rsidRPr="00F45858">
              <w:rPr>
                <w:rFonts w:ascii="Arial" w:hAnsi="Arial" w:cs="Arial"/>
                <w:b/>
                <w:sz w:val="19"/>
                <w:szCs w:val="19"/>
              </w:rPr>
              <w:t>Komentár</w:t>
            </w:r>
            <w:r w:rsidRPr="009D3E7B">
              <w:rPr>
                <w:rStyle w:val="Odkaznapoznmkupodiarou"/>
              </w:rPr>
              <w:t>2</w:t>
            </w:r>
            <w:r w:rsidRPr="009D3E7B">
              <w:rPr>
                <w:vertAlign w:val="superscript"/>
              </w:rPr>
              <w:t>3</w:t>
            </w:r>
          </w:p>
        </w:tc>
      </w:tr>
      <w:tr w:rsidR="00FB3A4F" w:rsidRPr="00F45858" w14:paraId="5FB92D10" w14:textId="77777777" w:rsidTr="006F10C3">
        <w:trPr>
          <w:gridAfter w:val="2"/>
          <w:wAfter w:w="72" w:type="dxa"/>
          <w:jc w:val="center"/>
        </w:trPr>
        <w:tc>
          <w:tcPr>
            <w:tcW w:w="556" w:type="dxa"/>
            <w:shd w:val="clear" w:color="auto" w:fill="auto"/>
            <w:vAlign w:val="center"/>
          </w:tcPr>
          <w:p w14:paraId="03B1B5B2" w14:textId="77777777" w:rsidR="00FB3A4F" w:rsidRPr="00F45858" w:rsidRDefault="00FB3A4F" w:rsidP="00A508AE">
            <w:pPr>
              <w:jc w:val="center"/>
              <w:rPr>
                <w:rFonts w:ascii="Arial" w:hAnsi="Arial" w:cs="Arial"/>
                <w:sz w:val="19"/>
                <w:szCs w:val="19"/>
              </w:rPr>
            </w:pPr>
            <w:r>
              <w:rPr>
                <w:rFonts w:ascii="Arial" w:hAnsi="Arial" w:cs="Arial"/>
                <w:sz w:val="19"/>
                <w:szCs w:val="19"/>
              </w:rPr>
              <w:t>4.1</w:t>
            </w:r>
          </w:p>
        </w:tc>
        <w:tc>
          <w:tcPr>
            <w:tcW w:w="1960" w:type="dxa"/>
            <w:gridSpan w:val="5"/>
            <w:shd w:val="clear" w:color="auto" w:fill="auto"/>
            <w:vAlign w:val="center"/>
          </w:tcPr>
          <w:p w14:paraId="53940DCF" w14:textId="1CCFD6DB" w:rsidR="00FB3A4F" w:rsidRPr="00F45858" w:rsidRDefault="00FB3A4F" w:rsidP="00A508AE">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521206100"/>
            <w:placeholder>
              <w:docPart w:val="8884895B731846878B9C6901407D43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4"/>
                <w:shd w:val="clear" w:color="auto" w:fill="auto"/>
                <w:vAlign w:val="center"/>
              </w:tcPr>
              <w:p w14:paraId="71E2951D" w14:textId="6E2699F7" w:rsidR="00FB3A4F" w:rsidRPr="00F45858" w:rsidRDefault="00FB3A4F" w:rsidP="00A508AE">
                <w:pPr>
                  <w:jc w:val="center"/>
                  <w:rPr>
                    <w:rFonts w:ascii="Arial" w:hAnsi="Arial" w:cs="Arial"/>
                    <w:b/>
                    <w:sz w:val="19"/>
                    <w:szCs w:val="19"/>
                  </w:rPr>
                </w:pPr>
                <w:r>
                  <w:rPr>
                    <w:rFonts w:ascii="Arial" w:hAnsi="Arial" w:cs="Arial"/>
                    <w:sz w:val="19"/>
                    <w:szCs w:val="19"/>
                  </w:rPr>
                  <w:t>Finančná a ekonomická stránka projektu</w:t>
                </w:r>
              </w:p>
            </w:tc>
          </w:sdtContent>
        </w:sdt>
        <w:sdt>
          <w:sdtPr>
            <w:rPr>
              <w:b/>
            </w:rPr>
            <w:id w:val="-2126922832"/>
            <w:placeholder>
              <w:docPart w:val="2A668B35E14F466E964BE7B4060426B6"/>
            </w:placeholder>
            <w:showingPlcHdr/>
            <w:comboBox>
              <w:listItem w:displayText="nie (0)" w:value="nie (0)"/>
              <w:listItem w:displayText="áno (1)" w:value="áno (1)"/>
            </w:comboBox>
          </w:sdtPr>
          <w:sdtEndPr/>
          <w:sdtContent>
            <w:tc>
              <w:tcPr>
                <w:tcW w:w="2843" w:type="dxa"/>
                <w:gridSpan w:val="5"/>
                <w:shd w:val="clear" w:color="auto" w:fill="auto"/>
                <w:vAlign w:val="center"/>
              </w:tcPr>
              <w:p w14:paraId="1EAAE9D3" w14:textId="6AD704F4" w:rsidR="00FB3A4F" w:rsidRPr="00F45858" w:rsidRDefault="00FB3A4F" w:rsidP="00A508AE">
                <w:pPr>
                  <w:jc w:val="center"/>
                  <w:rPr>
                    <w:rFonts w:ascii="Arial" w:hAnsi="Arial" w:cs="Arial"/>
                    <w:b/>
                    <w:sz w:val="19"/>
                    <w:szCs w:val="19"/>
                  </w:rPr>
                </w:pPr>
                <w:r w:rsidRPr="0037278C">
                  <w:rPr>
                    <w:rStyle w:val="Zstupntext"/>
                  </w:rPr>
                  <w:t>Vyberte položku.</w:t>
                </w:r>
              </w:p>
            </w:tc>
          </w:sdtContent>
        </w:sdt>
        <w:tc>
          <w:tcPr>
            <w:tcW w:w="2843" w:type="dxa"/>
            <w:gridSpan w:val="2"/>
            <w:shd w:val="clear" w:color="auto" w:fill="auto"/>
            <w:vAlign w:val="center"/>
          </w:tcPr>
          <w:p w14:paraId="1C7F6E5A" w14:textId="53C744E5" w:rsidR="00FB3A4F" w:rsidRPr="00F45858" w:rsidRDefault="00FB3A4F" w:rsidP="00A508AE">
            <w:pPr>
              <w:jc w:val="center"/>
              <w:rPr>
                <w:rFonts w:ascii="Arial" w:hAnsi="Arial" w:cs="Arial"/>
                <w:b/>
                <w:sz w:val="19"/>
                <w:szCs w:val="19"/>
              </w:rPr>
            </w:pPr>
          </w:p>
        </w:tc>
      </w:tr>
      <w:tr w:rsidR="00A508AE" w:rsidRPr="0059399A" w14:paraId="1674A722" w14:textId="77777777" w:rsidTr="009D3E7B">
        <w:trPr>
          <w:gridAfter w:val="2"/>
          <w:wAfter w:w="72" w:type="dxa"/>
          <w:jc w:val="center"/>
        </w:trPr>
        <w:tc>
          <w:tcPr>
            <w:tcW w:w="556" w:type="dxa"/>
            <w:shd w:val="clear" w:color="auto" w:fill="B2A1C7" w:themeFill="accent4" w:themeFillTint="99"/>
            <w:vAlign w:val="center"/>
          </w:tcPr>
          <w:p w14:paraId="5E02ABC2" w14:textId="77777777" w:rsidR="00A508AE" w:rsidRPr="0059399A" w:rsidRDefault="00A508AE" w:rsidP="009D3E7B">
            <w:pPr>
              <w:jc w:val="center"/>
              <w:rPr>
                <w:rFonts w:ascii="Arial" w:hAnsi="Arial" w:cs="Arial"/>
                <w:b/>
                <w:sz w:val="19"/>
                <w:szCs w:val="19"/>
              </w:rPr>
            </w:pPr>
            <w:r w:rsidRPr="007411DF">
              <w:rPr>
                <w:rFonts w:ascii="Arial" w:hAnsi="Arial" w:cs="Arial"/>
                <w:b/>
                <w:sz w:val="19"/>
                <w:szCs w:val="19"/>
              </w:rPr>
              <w:t>P.č.</w:t>
            </w:r>
          </w:p>
        </w:tc>
        <w:tc>
          <w:tcPr>
            <w:tcW w:w="1908" w:type="dxa"/>
            <w:gridSpan w:val="3"/>
            <w:shd w:val="clear" w:color="auto" w:fill="B2A1C7" w:themeFill="accent4" w:themeFillTint="99"/>
            <w:vAlign w:val="center"/>
          </w:tcPr>
          <w:p w14:paraId="27840F5D"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Bodované hodnotiace kritérium</w:t>
            </w:r>
            <w:r w:rsidRPr="009D3E7B">
              <w:rPr>
                <w:rStyle w:val="Odkaznapoznmkupodiarou"/>
                <w:b/>
              </w:rPr>
              <w:t>2</w:t>
            </w:r>
            <w:r w:rsidRPr="009D3E7B">
              <w:rPr>
                <w:b/>
                <w:vertAlign w:val="superscript"/>
              </w:rPr>
              <w:t>1</w:t>
            </w:r>
          </w:p>
        </w:tc>
        <w:tc>
          <w:tcPr>
            <w:tcW w:w="1525" w:type="dxa"/>
            <w:gridSpan w:val="6"/>
            <w:shd w:val="clear" w:color="auto" w:fill="B2A1C7" w:themeFill="accent4" w:themeFillTint="99"/>
            <w:vAlign w:val="center"/>
          </w:tcPr>
          <w:p w14:paraId="104E2D1E" w14:textId="77777777" w:rsidR="00A508AE" w:rsidRPr="0059399A" w:rsidRDefault="00A508AE" w:rsidP="009D3E7B">
            <w:pPr>
              <w:jc w:val="center"/>
              <w:rPr>
                <w:rFonts w:ascii="Arial" w:hAnsi="Arial" w:cs="Arial"/>
                <w:b/>
                <w:sz w:val="19"/>
                <w:szCs w:val="19"/>
              </w:rPr>
            </w:pPr>
            <w:r w:rsidRPr="0059399A">
              <w:rPr>
                <w:rFonts w:ascii="Arial" w:hAnsi="Arial" w:cs="Arial"/>
                <w:b/>
                <w:sz w:val="19"/>
                <w:szCs w:val="19"/>
              </w:rPr>
              <w:t>Hodnotená oblasť</w:t>
            </w:r>
            <w:r w:rsidRPr="009D3E7B">
              <w:rPr>
                <w:rStyle w:val="Odkaznapoznmkupodiarou"/>
                <w:b/>
              </w:rPr>
              <w:t>2</w:t>
            </w:r>
            <w:r w:rsidRPr="009D3E7B">
              <w:rPr>
                <w:b/>
                <w:vertAlign w:val="superscript"/>
              </w:rPr>
              <w:t>2</w:t>
            </w:r>
          </w:p>
        </w:tc>
        <w:tc>
          <w:tcPr>
            <w:tcW w:w="5686" w:type="dxa"/>
            <w:gridSpan w:val="7"/>
            <w:shd w:val="clear" w:color="auto" w:fill="B2A1C7" w:themeFill="accent4" w:themeFillTint="99"/>
            <w:vAlign w:val="center"/>
          </w:tcPr>
          <w:p w14:paraId="22259292" w14:textId="77777777" w:rsidR="00A508AE" w:rsidRPr="0059399A" w:rsidRDefault="00A508AE" w:rsidP="009D3E7B">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Pr>
                <w:rFonts w:ascii="Arial" w:hAnsi="Arial" w:cs="Arial"/>
                <w:b/>
                <w:sz w:val="19"/>
                <w:szCs w:val="19"/>
                <w:vertAlign w:val="superscript"/>
              </w:rPr>
              <w:t>23</w:t>
            </w:r>
          </w:p>
        </w:tc>
      </w:tr>
      <w:tr w:rsidR="00A508AE" w:rsidRPr="0059399A" w14:paraId="13669352" w14:textId="77777777" w:rsidTr="009D3E7B">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143C90C1" w14:textId="77777777" w:rsidR="00A508AE" w:rsidRPr="0059399A" w:rsidRDefault="00A508AE" w:rsidP="00A508AE">
            <w:pPr>
              <w:spacing w:after="200" w:line="276" w:lineRule="auto"/>
              <w:jc w:val="center"/>
              <w:rPr>
                <w:rFonts w:ascii="Arial" w:hAnsi="Arial" w:cs="Arial"/>
                <w:sz w:val="19"/>
                <w:szCs w:val="19"/>
              </w:rPr>
            </w:pPr>
            <w:r>
              <w:rPr>
                <w:rFonts w:ascii="Arial" w:hAnsi="Arial" w:cs="Arial"/>
                <w:sz w:val="19"/>
                <w:szCs w:val="19"/>
              </w:rPr>
              <w:t>4.2</w:t>
            </w:r>
          </w:p>
        </w:tc>
        <w:tc>
          <w:tcPr>
            <w:tcW w:w="1908" w:type="dxa"/>
            <w:gridSpan w:val="3"/>
            <w:vAlign w:val="center"/>
          </w:tcPr>
          <w:p w14:paraId="728A07F0" w14:textId="42F50FBD" w:rsidR="00A508AE" w:rsidRPr="0059399A" w:rsidRDefault="00A508AE" w:rsidP="00A508AE">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xml:space="preserve">, účelnosti, efektívnosti a hospodárnosti </w:t>
            </w:r>
            <w:r w:rsidRPr="003108BA">
              <w:rPr>
                <w:rFonts w:ascii="Arial" w:hAnsi="Arial" w:cs="Arial"/>
                <w:sz w:val="19"/>
                <w:szCs w:val="19"/>
              </w:rPr>
              <w:lastRenderedPageBreak/>
              <w:t>výdavkov projektu</w:t>
            </w:r>
          </w:p>
        </w:tc>
        <w:sdt>
          <w:sdtPr>
            <w:rPr>
              <w:rFonts w:ascii="Arial" w:hAnsi="Arial" w:cs="Arial"/>
              <w:sz w:val="19"/>
              <w:szCs w:val="19"/>
            </w:rPr>
            <w:id w:val="-333375293"/>
            <w:placeholder>
              <w:docPart w:val="48A8B937D6EE4CC38D1ECF097EEE4E7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5" w:type="dxa"/>
                <w:gridSpan w:val="6"/>
                <w:vAlign w:val="center"/>
              </w:tcPr>
              <w:p w14:paraId="345F7B7F" w14:textId="1B4F9D28" w:rsidR="00A508AE" w:rsidRPr="0059399A" w:rsidRDefault="00A508AE" w:rsidP="00A508AE">
                <w:pPr>
                  <w:jc w:val="center"/>
                  <w:rPr>
                    <w:rFonts w:ascii="Arial" w:hAnsi="Arial" w:cs="Arial"/>
                    <w:sz w:val="19"/>
                    <w:szCs w:val="19"/>
                  </w:rPr>
                </w:pPr>
                <w:r>
                  <w:rPr>
                    <w:rFonts w:ascii="Arial" w:hAnsi="Arial" w:cs="Arial"/>
                    <w:sz w:val="19"/>
                    <w:szCs w:val="19"/>
                  </w:rPr>
                  <w:t>Finančná a ekonomická stránka projektu</w:t>
                </w:r>
              </w:p>
            </w:tc>
          </w:sdtContent>
        </w:sdt>
        <w:tc>
          <w:tcPr>
            <w:tcW w:w="5686" w:type="dxa"/>
            <w:gridSpan w:val="7"/>
            <w:vAlign w:val="center"/>
          </w:tcPr>
          <w:p w14:paraId="4E1193F9" w14:textId="77777777" w:rsidR="00A508AE" w:rsidRPr="0059399A" w:rsidRDefault="00A508AE" w:rsidP="00A508AE">
            <w:pPr>
              <w:jc w:val="center"/>
              <w:rPr>
                <w:rFonts w:ascii="Arial" w:hAnsi="Arial" w:cs="Arial"/>
                <w:sz w:val="19"/>
                <w:szCs w:val="19"/>
              </w:rPr>
            </w:pPr>
          </w:p>
        </w:tc>
      </w:tr>
      <w:tr w:rsidR="00A508AE" w:rsidRPr="0059399A" w14:paraId="4FC2E898" w14:textId="77777777" w:rsidTr="009D3E7B">
        <w:trPr>
          <w:gridAfter w:val="1"/>
          <w:wAfter w:w="53" w:type="dxa"/>
          <w:jc w:val="center"/>
        </w:trPr>
        <w:tc>
          <w:tcPr>
            <w:tcW w:w="9694" w:type="dxa"/>
            <w:gridSpan w:val="18"/>
            <w:shd w:val="clear" w:color="auto" w:fill="B2A1C7" w:themeFill="accent4" w:themeFillTint="99"/>
          </w:tcPr>
          <w:p w14:paraId="612E7ECA" w14:textId="21852619" w:rsidR="00A508AE" w:rsidRPr="0059399A" w:rsidRDefault="00D81B7B" w:rsidP="009D3E7B">
            <w:pPr>
              <w:rPr>
                <w:rFonts w:ascii="Arial" w:hAnsi="Arial" w:cs="Arial"/>
                <w:sz w:val="19"/>
                <w:szCs w:val="19"/>
              </w:rPr>
            </w:pPr>
            <w:r>
              <w:rPr>
                <w:rFonts w:ascii="Arial" w:hAnsi="Arial" w:cs="Arial"/>
                <w:b/>
                <w:sz w:val="19"/>
                <w:szCs w:val="19"/>
              </w:rPr>
              <w:lastRenderedPageBreak/>
              <w:t>Komentár/poznámky</w:t>
            </w:r>
            <w:r w:rsidR="00A508AE" w:rsidRPr="0059399A">
              <w:rPr>
                <w:rStyle w:val="Odkaznapoznmkupodiarou"/>
                <w:rFonts w:ascii="Arial" w:hAnsi="Arial" w:cs="Arial"/>
                <w:b/>
                <w:sz w:val="19"/>
                <w:szCs w:val="19"/>
              </w:rPr>
              <w:footnoteReference w:id="29"/>
            </w:r>
            <w:r w:rsidR="00A508AE" w:rsidRPr="0059399A">
              <w:rPr>
                <w:rFonts w:ascii="Arial" w:hAnsi="Arial" w:cs="Arial"/>
                <w:b/>
                <w:sz w:val="19"/>
                <w:szCs w:val="19"/>
              </w:rPr>
              <w:t>:</w:t>
            </w:r>
          </w:p>
        </w:tc>
      </w:tr>
      <w:tr w:rsidR="00A508AE" w:rsidRPr="0059399A" w14:paraId="5DFD38B5" w14:textId="77777777" w:rsidTr="009D3E7B">
        <w:trPr>
          <w:gridAfter w:val="1"/>
          <w:wAfter w:w="53" w:type="dxa"/>
          <w:trHeight w:val="1492"/>
          <w:jc w:val="center"/>
        </w:trPr>
        <w:tc>
          <w:tcPr>
            <w:tcW w:w="9694" w:type="dxa"/>
            <w:gridSpan w:val="18"/>
          </w:tcPr>
          <w:p w14:paraId="0361E790" w14:textId="77777777" w:rsidR="00A508AE" w:rsidRPr="0059399A" w:rsidRDefault="00A508AE" w:rsidP="009D3E7B">
            <w:pPr>
              <w:rPr>
                <w:rFonts w:ascii="Arial" w:hAnsi="Arial" w:cs="Arial"/>
                <w:sz w:val="19"/>
                <w:szCs w:val="19"/>
              </w:rPr>
            </w:pPr>
          </w:p>
        </w:tc>
      </w:tr>
      <w:tr w:rsidR="00A508AE" w:rsidRPr="0059399A" w14:paraId="54D7C990" w14:textId="77777777" w:rsidTr="009D3E7B">
        <w:trPr>
          <w:gridAfter w:val="1"/>
          <w:wAfter w:w="53" w:type="dxa"/>
          <w:jc w:val="center"/>
        </w:trPr>
        <w:tc>
          <w:tcPr>
            <w:tcW w:w="3700" w:type="dxa"/>
            <w:gridSpan w:val="8"/>
            <w:shd w:val="clear" w:color="auto" w:fill="B2A1C7" w:themeFill="accent4" w:themeFillTint="99"/>
          </w:tcPr>
          <w:p w14:paraId="567556D6" w14:textId="77777777" w:rsidR="00A508AE" w:rsidRPr="0059399A" w:rsidRDefault="00A508AE"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Pr="00EA2C9A">
              <w:rPr>
                <w:rFonts w:ascii="Arial" w:hAnsi="Arial" w:cs="Arial"/>
                <w:sz w:val="19"/>
                <w:szCs w:val="19"/>
                <w:vertAlign w:val="superscript"/>
              </w:rPr>
              <w:footnoteReference w:id="30"/>
            </w:r>
            <w:r w:rsidRPr="0059399A">
              <w:rPr>
                <w:rFonts w:ascii="Arial" w:hAnsi="Arial" w:cs="Arial"/>
                <w:sz w:val="19"/>
                <w:szCs w:val="19"/>
              </w:rPr>
              <w:t>:</w:t>
            </w:r>
          </w:p>
        </w:tc>
        <w:tc>
          <w:tcPr>
            <w:tcW w:w="5994" w:type="dxa"/>
            <w:gridSpan w:val="10"/>
            <w:shd w:val="clear" w:color="auto" w:fill="FFFFFF" w:themeFill="background1"/>
          </w:tcPr>
          <w:p w14:paraId="6E913CD6" w14:textId="77777777" w:rsidR="00A508AE" w:rsidRPr="0059399A" w:rsidRDefault="00A508AE" w:rsidP="009D3E7B">
            <w:pPr>
              <w:rPr>
                <w:rFonts w:ascii="Arial" w:hAnsi="Arial" w:cs="Arial"/>
                <w:sz w:val="19"/>
                <w:szCs w:val="19"/>
              </w:rPr>
            </w:pPr>
          </w:p>
        </w:tc>
      </w:tr>
      <w:tr w:rsidR="00A508AE" w:rsidRPr="0059399A" w14:paraId="5770D437" w14:textId="77777777" w:rsidTr="009D3E7B">
        <w:trPr>
          <w:gridAfter w:val="1"/>
          <w:wAfter w:w="53" w:type="dxa"/>
          <w:jc w:val="center"/>
        </w:trPr>
        <w:tc>
          <w:tcPr>
            <w:tcW w:w="3700" w:type="dxa"/>
            <w:gridSpan w:val="8"/>
            <w:shd w:val="clear" w:color="auto" w:fill="B2A1C7" w:themeFill="accent4" w:themeFillTint="99"/>
          </w:tcPr>
          <w:p w14:paraId="755C81D6" w14:textId="77777777" w:rsidR="00A508AE" w:rsidRPr="0059399A" w:rsidRDefault="00A508AE" w:rsidP="009D3E7B">
            <w:pPr>
              <w:rPr>
                <w:rFonts w:ascii="Arial" w:hAnsi="Arial" w:cs="Arial"/>
                <w:sz w:val="19"/>
                <w:szCs w:val="19"/>
              </w:rPr>
            </w:pPr>
            <w:r w:rsidRPr="0059399A">
              <w:rPr>
                <w:rFonts w:ascii="Arial" w:hAnsi="Arial" w:cs="Arial"/>
                <w:sz w:val="19"/>
                <w:szCs w:val="19"/>
              </w:rPr>
              <w:t>Dátum:</w:t>
            </w:r>
          </w:p>
        </w:tc>
        <w:tc>
          <w:tcPr>
            <w:tcW w:w="5994" w:type="dxa"/>
            <w:gridSpan w:val="10"/>
            <w:shd w:val="clear" w:color="auto" w:fill="FFFFFF" w:themeFill="background1"/>
          </w:tcPr>
          <w:p w14:paraId="78EDD77D" w14:textId="77777777" w:rsidR="00A508AE" w:rsidRPr="0059399A" w:rsidRDefault="00A508AE" w:rsidP="009D3E7B">
            <w:pPr>
              <w:rPr>
                <w:rFonts w:ascii="Arial" w:hAnsi="Arial" w:cs="Arial"/>
                <w:sz w:val="19"/>
                <w:szCs w:val="19"/>
              </w:rPr>
            </w:pPr>
          </w:p>
        </w:tc>
      </w:tr>
      <w:tr w:rsidR="00A508AE" w:rsidRPr="0059399A" w14:paraId="772F7811" w14:textId="77777777" w:rsidTr="009D3E7B">
        <w:trPr>
          <w:gridAfter w:val="1"/>
          <w:wAfter w:w="53" w:type="dxa"/>
          <w:jc w:val="center"/>
        </w:trPr>
        <w:tc>
          <w:tcPr>
            <w:tcW w:w="3700" w:type="dxa"/>
            <w:gridSpan w:val="8"/>
            <w:tcBorders>
              <w:bottom w:val="single" w:sz="4" w:space="0" w:color="auto"/>
            </w:tcBorders>
            <w:shd w:val="clear" w:color="auto" w:fill="B2A1C7" w:themeFill="accent4" w:themeFillTint="99"/>
          </w:tcPr>
          <w:p w14:paraId="1E8A1AEC" w14:textId="77777777" w:rsidR="00A508AE" w:rsidRPr="0059399A" w:rsidRDefault="00A508AE" w:rsidP="009D3E7B">
            <w:pPr>
              <w:rPr>
                <w:rFonts w:ascii="Arial" w:hAnsi="Arial" w:cs="Arial"/>
                <w:sz w:val="19"/>
                <w:szCs w:val="19"/>
              </w:rPr>
            </w:pPr>
            <w:r w:rsidRPr="0059399A">
              <w:rPr>
                <w:rFonts w:ascii="Arial" w:hAnsi="Arial" w:cs="Arial"/>
                <w:sz w:val="19"/>
                <w:szCs w:val="19"/>
              </w:rPr>
              <w:t>Podpis:</w:t>
            </w:r>
          </w:p>
        </w:tc>
        <w:tc>
          <w:tcPr>
            <w:tcW w:w="5994" w:type="dxa"/>
            <w:gridSpan w:val="10"/>
            <w:tcBorders>
              <w:bottom w:val="single" w:sz="4" w:space="0" w:color="auto"/>
            </w:tcBorders>
            <w:shd w:val="clear" w:color="auto" w:fill="FFFFFF" w:themeFill="background1"/>
          </w:tcPr>
          <w:p w14:paraId="33379A84" w14:textId="77777777" w:rsidR="00A508AE" w:rsidRPr="0059399A" w:rsidRDefault="00A508AE" w:rsidP="009D3E7B">
            <w:pPr>
              <w:rPr>
                <w:rFonts w:ascii="Arial" w:hAnsi="Arial" w:cs="Arial"/>
                <w:sz w:val="19"/>
                <w:szCs w:val="19"/>
              </w:rPr>
            </w:pPr>
          </w:p>
        </w:tc>
      </w:tr>
    </w:tbl>
    <w:p w14:paraId="731E1444" w14:textId="77777777" w:rsidR="00A508AE" w:rsidRPr="0059399A" w:rsidRDefault="00A508AE" w:rsidP="00A508AE">
      <w:pPr>
        <w:rPr>
          <w:rFonts w:ascii="Arial" w:hAnsi="Arial" w:cs="Arial"/>
          <w:sz w:val="19"/>
          <w:szCs w:val="19"/>
        </w:rPr>
      </w:pPr>
    </w:p>
    <w:p w14:paraId="0D4834FB" w14:textId="77777777" w:rsidR="007D7A58" w:rsidRPr="0059399A" w:rsidRDefault="007D7A58" w:rsidP="00A508AE">
      <w:pPr>
        <w:spacing w:after="0" w:line="240" w:lineRule="auto"/>
        <w:rPr>
          <w:rFonts w:ascii="Arial" w:hAnsi="Arial" w:cs="Arial"/>
          <w:sz w:val="19"/>
          <w:szCs w:val="19"/>
        </w:rPr>
      </w:pPr>
    </w:p>
    <w:sectPr w:rsidR="007D7A58" w:rsidRPr="0059399A" w:rsidSect="00CE525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FC48D" w14:textId="77777777" w:rsidR="00F4429B" w:rsidRDefault="00F4429B" w:rsidP="00F45858">
      <w:pPr>
        <w:spacing w:after="0" w:line="240" w:lineRule="auto"/>
      </w:pPr>
      <w:r>
        <w:separator/>
      </w:r>
    </w:p>
  </w:endnote>
  <w:endnote w:type="continuationSeparator" w:id="0">
    <w:p w14:paraId="1B7C5F1F" w14:textId="77777777" w:rsidR="00F4429B" w:rsidRDefault="00F4429B"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47DF2" w14:textId="77777777" w:rsidR="00B33954" w:rsidRDefault="00B3395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102F7F17" w14:textId="77777777" w:rsidR="00DE7F5B" w:rsidRDefault="00DE7F5B">
        <w:pPr>
          <w:pStyle w:val="Pta"/>
          <w:jc w:val="right"/>
        </w:pPr>
        <w:r>
          <w:fldChar w:fldCharType="begin"/>
        </w:r>
        <w:r>
          <w:instrText>PAGE   \* MERGEFORMAT</w:instrText>
        </w:r>
        <w:r>
          <w:fldChar w:fldCharType="separate"/>
        </w:r>
        <w:r w:rsidR="00B33954">
          <w:rPr>
            <w:noProof/>
          </w:rPr>
          <w:t>2</w:t>
        </w:r>
        <w:r>
          <w:fldChar w:fldCharType="end"/>
        </w:r>
      </w:p>
    </w:sdtContent>
  </w:sdt>
  <w:p w14:paraId="092B4743" w14:textId="77777777" w:rsidR="00DE7F5B" w:rsidRDefault="00DE7F5B">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9BDE" w14:textId="3C71EFB5" w:rsidR="00F0553F" w:rsidRPr="00F13BFA" w:rsidRDefault="00F13BFA" w:rsidP="00F13BFA">
    <w:pPr>
      <w:pStyle w:val="Pta"/>
      <w:jc w:val="center"/>
    </w:pPr>
    <w:r>
      <w:rPr>
        <w:i/>
        <w:sz w:val="20"/>
        <w:szCs w:val="20"/>
      </w:rPr>
      <w:t xml:space="preserve">Platnosť: </w:t>
    </w:r>
    <w:del w:id="45" w:author="Miruška Hrabčáková" w:date="2018-12-12T08:52:00Z">
      <w:r w:rsidR="00FB3A4F" w:rsidDel="00B33954">
        <w:rPr>
          <w:i/>
          <w:sz w:val="20"/>
          <w:szCs w:val="20"/>
        </w:rPr>
        <w:delText>28</w:delText>
      </w:r>
    </w:del>
    <w:ins w:id="46" w:author="Miruška Hrabčáková" w:date="2018-12-12T08:52:00Z">
      <w:r w:rsidR="00B33954">
        <w:rPr>
          <w:i/>
          <w:sz w:val="20"/>
          <w:szCs w:val="20"/>
        </w:rPr>
        <w:t>13</w:t>
      </w:r>
    </w:ins>
    <w:r w:rsidR="00575446">
      <w:rPr>
        <w:i/>
        <w:sz w:val="20"/>
        <w:szCs w:val="20"/>
      </w:rPr>
      <w:t>.</w:t>
    </w:r>
    <w:del w:id="47" w:author="Miruška Hrabčáková" w:date="2018-12-12T08:52:00Z">
      <w:r w:rsidR="00FB3A4F" w:rsidDel="00B33954">
        <w:rPr>
          <w:i/>
          <w:sz w:val="20"/>
          <w:szCs w:val="20"/>
        </w:rPr>
        <w:delText>06</w:delText>
      </w:r>
    </w:del>
    <w:ins w:id="48" w:author="Miruška Hrabčáková" w:date="2018-12-12T08:52:00Z">
      <w:r w:rsidR="00B33954">
        <w:rPr>
          <w:i/>
          <w:sz w:val="20"/>
          <w:szCs w:val="20"/>
        </w:rPr>
        <w:t>12</w:t>
      </w:r>
    </w:ins>
    <w:r>
      <w:rPr>
        <w:i/>
        <w:sz w:val="20"/>
        <w:szCs w:val="20"/>
      </w:rPr>
      <w:t>.201</w:t>
    </w:r>
    <w:r w:rsidR="00FB3A4F">
      <w:rPr>
        <w:i/>
        <w:sz w:val="20"/>
        <w:szCs w:val="20"/>
      </w:rPr>
      <w:t>8</w:t>
    </w:r>
    <w:r>
      <w:rPr>
        <w:i/>
        <w:sz w:val="20"/>
        <w:szCs w:val="20"/>
      </w:rPr>
      <w:t xml:space="preserve">, účinnosť: </w:t>
    </w:r>
    <w:del w:id="49" w:author="Miruška Hrabčáková" w:date="2018-12-12T08:52:00Z">
      <w:r w:rsidR="00FB3A4F" w:rsidDel="00B33954">
        <w:rPr>
          <w:i/>
          <w:sz w:val="20"/>
          <w:szCs w:val="20"/>
        </w:rPr>
        <w:delText>28</w:delText>
      </w:r>
    </w:del>
    <w:ins w:id="50" w:author="Miruška Hrabčáková" w:date="2018-12-12T08:52:00Z">
      <w:r w:rsidR="00B33954">
        <w:rPr>
          <w:i/>
          <w:sz w:val="20"/>
          <w:szCs w:val="20"/>
        </w:rPr>
        <w:t>13</w:t>
      </w:r>
    </w:ins>
    <w:r w:rsidR="00575446">
      <w:rPr>
        <w:i/>
        <w:sz w:val="20"/>
        <w:szCs w:val="20"/>
      </w:rPr>
      <w:t>.</w:t>
    </w:r>
    <w:del w:id="51" w:author="Miruška Hrabčáková" w:date="2018-12-12T08:52:00Z">
      <w:r w:rsidR="00FB3A4F" w:rsidDel="00B33954">
        <w:rPr>
          <w:i/>
          <w:sz w:val="20"/>
          <w:szCs w:val="20"/>
        </w:rPr>
        <w:delText>06</w:delText>
      </w:r>
    </w:del>
    <w:ins w:id="52" w:author="Miruška Hrabčáková" w:date="2018-12-12T08:52:00Z">
      <w:r w:rsidR="00B33954">
        <w:rPr>
          <w:i/>
          <w:sz w:val="20"/>
          <w:szCs w:val="20"/>
        </w:rPr>
        <w:t>12</w:t>
      </w:r>
    </w:ins>
    <w:bookmarkStart w:id="53" w:name="_GoBack"/>
    <w:bookmarkEnd w:id="53"/>
    <w:r w:rsidR="00575446">
      <w:rPr>
        <w:i/>
        <w:sz w:val="20"/>
        <w:szCs w:val="20"/>
      </w:rPr>
      <w:t>.201</w:t>
    </w:r>
    <w:r w:rsidR="00FB3A4F">
      <w:rPr>
        <w:i/>
        <w:sz w:val="20"/>
        <w:szCs w:val="20"/>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EF2796" w14:textId="77777777" w:rsidR="00F4429B" w:rsidRDefault="00F4429B" w:rsidP="00F45858">
      <w:pPr>
        <w:spacing w:after="0" w:line="240" w:lineRule="auto"/>
      </w:pPr>
      <w:r>
        <w:separator/>
      </w:r>
    </w:p>
  </w:footnote>
  <w:footnote w:type="continuationSeparator" w:id="0">
    <w:p w14:paraId="1F338C62" w14:textId="77777777" w:rsidR="00F4429B" w:rsidRDefault="00F4429B" w:rsidP="00F45858">
      <w:pPr>
        <w:spacing w:after="0" w:line="240" w:lineRule="auto"/>
      </w:pPr>
      <w:r>
        <w:continuationSeparator/>
      </w:r>
    </w:p>
  </w:footnote>
  <w:footnote w:id="1">
    <w:p w14:paraId="44969774" w14:textId="517FC1AE"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ins w:id="0" w:author="Milan Matovič" w:date="2018-12-05T14:54:00Z">
        <w:r w:rsidR="007C615A" w:rsidRPr="007C615A">
          <w:t xml:space="preserve"> </w:t>
        </w:r>
        <w:r w:rsidR="007C615A" w:rsidRPr="009163B9">
          <w:t>Vo vzore  sú používané skratky a pojmy zavedené v Systéme riadenia európskych štrukturálnych a investičných fondov.</w:t>
        </w:r>
      </w:ins>
    </w:p>
  </w:footnote>
  <w:footnote w:id="2">
    <w:p w14:paraId="603D181A" w14:textId="77777777" w:rsidR="007D7A58" w:rsidRPr="0005646C" w:rsidRDefault="007D7A58" w:rsidP="007D7A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22D28AEB" w14:textId="77777777" w:rsidR="007D7A58" w:rsidRPr="0005646C" w:rsidRDefault="007D7A58" w:rsidP="007D7A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02281B50" w14:textId="77777777" w:rsidR="007D7A58" w:rsidRPr="0005646C" w:rsidRDefault="007D7A58" w:rsidP="007D7A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57AC798B" w14:textId="7C6AA778" w:rsidR="007D7A58" w:rsidRPr="0005646C" w:rsidRDefault="007D7A58" w:rsidP="007D7A58">
      <w:pPr>
        <w:pStyle w:val="Textpoznmkypodiarou"/>
        <w:jc w:val="both"/>
      </w:pPr>
      <w:r w:rsidRPr="0005646C">
        <w:rPr>
          <w:rStyle w:val="Odkaznapoznmkupodiarou"/>
        </w:rPr>
        <w:footnoteRef/>
      </w:r>
      <w:r w:rsidRPr="0005646C">
        <w:t xml:space="preserve"> Vyžaduje sa slovný popis dôvodov vyhodnotenia konkrétneho kritéria </w:t>
      </w:r>
      <w:ins w:id="1" w:author="Milan Matovič" w:date="2018-12-05T15:25:00Z">
        <w:r w:rsidR="00730E93" w:rsidRPr="00A20BD7">
          <w:t>(pri vylučovacích a bodovaných hodnotiacich kritériách)</w:t>
        </w:r>
        <w:r w:rsidR="00730E93">
          <w:t xml:space="preserve"> </w:t>
        </w:r>
      </w:ins>
      <w:r w:rsidRPr="0005646C">
        <w:t xml:space="preserve">a prideleného počtu bodov </w:t>
      </w:r>
      <w:r>
        <w:t xml:space="preserve">(pri bodovaných hodnotiacich kritériách) </w:t>
      </w:r>
      <w:r w:rsidRPr="0005646C">
        <w:t>zo strany odborných hodnotiteľov</w:t>
      </w:r>
      <w:r>
        <w:t>.</w:t>
      </w:r>
    </w:p>
  </w:footnote>
  <w:footnote w:id="6">
    <w:p w14:paraId="46C08039"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6203E4EB"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4A71FFE2"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12726C41" w14:textId="056D2E0A"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w:t>
      </w:r>
      <w:ins w:id="2" w:author="Milan Matovič" w:date="2018-12-05T15:35:00Z">
        <w:r w:rsidR="00C74951">
          <w:t>, resp. ďalším</w:t>
        </w:r>
      </w:ins>
      <w:r w:rsidRPr="00A66794">
        <w:t xml:space="preserve"> odborným hodnotiteľom</w:t>
      </w:r>
      <w:ins w:id="3" w:author="Milan Matovič" w:date="2018-12-05T15:35:00Z">
        <w:r w:rsidR="00C74951">
          <w:t xml:space="preserve"> (ďalej len „tretí hodnotiteľ“)</w:t>
        </w:r>
      </w:ins>
      <w:r>
        <w:t>.</w:t>
      </w:r>
    </w:p>
  </w:footnote>
  <w:footnote w:id="10">
    <w:p w14:paraId="4AAFA359"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3EE2C873" w14:textId="0174079A" w:rsidR="001530E6" w:rsidRDefault="001530E6">
      <w:pPr>
        <w:pStyle w:val="Textpoznmkypodiarou"/>
      </w:pPr>
      <w:ins w:id="7" w:author="Milan Matovič" w:date="2018-12-05T13:04:00Z">
        <w:r>
          <w:rPr>
            <w:rStyle w:val="Odkaznapoznmkupodiarou"/>
          </w:rPr>
          <w:footnoteRef/>
        </w:r>
        <w:r>
          <w:t xml:space="preserve"> </w:t>
        </w:r>
        <w:r w:rsidRPr="00A66794">
          <w:t>Pôvodná výška NFP žiadaná žiadateľom v</w:t>
        </w:r>
        <w:r>
          <w:t> </w:t>
        </w:r>
        <w:r w:rsidRPr="00A66794">
          <w:t>ŽoNFP</w:t>
        </w:r>
        <w:r>
          <w:t xml:space="preserve"> znížená a neoprávnené výdavky, ktoré museli byť vylúčené z financovania pri  administratívnom overení  z dôvodu, že boli  v rozpore s výzvou/vyzvaním. </w:t>
        </w:r>
      </w:ins>
    </w:p>
  </w:footnote>
  <w:footnote w:id="12">
    <w:p w14:paraId="43F4A925" w14:textId="4E1876F5"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717C62">
        <w:t xml:space="preserve"> V prípade relevantnosti je posúdená tiež oprávnenosť výdavkov, zrealizovaných pred predložením ŽoNFP (oprávnenosť sa posudzuje na základe popisu oprávnených výdavkov v ŽoNFP).</w:t>
      </w:r>
    </w:p>
  </w:footnote>
  <w:footnote w:id="13">
    <w:p w14:paraId="6E722DDA" w14:textId="50306114" w:rsidR="001530E6" w:rsidRDefault="001530E6">
      <w:pPr>
        <w:pStyle w:val="Textpoznmkypodiarou"/>
      </w:pPr>
      <w:ins w:id="12" w:author="Milan Matovič" w:date="2018-12-05T13:05:00Z">
        <w:r>
          <w:rPr>
            <w:rStyle w:val="Odkaznapoznmkupodiarou"/>
          </w:rPr>
          <w:footnoteRef/>
        </w:r>
        <w:r>
          <w:t xml:space="preserve"> Napr. zmena začiatku/konca realizácie aktivít projektu, zmena očakávaných merateľných ukazovateľov projektu a pod. </w:t>
        </w:r>
      </w:ins>
    </w:p>
  </w:footnote>
  <w:footnote w:id="14">
    <w:p w14:paraId="59E795F4" w14:textId="77777777" w:rsidR="001530E6" w:rsidRDefault="001530E6" w:rsidP="001530E6">
      <w:pPr>
        <w:pStyle w:val="Textpoznmkypodiarou"/>
        <w:jc w:val="both"/>
        <w:rPr>
          <w:ins w:id="15" w:author="Milan Matovič" w:date="2018-12-05T13:06:00Z"/>
        </w:rPr>
      </w:pPr>
      <w:ins w:id="16" w:author="Milan Matovič" w:date="2018-12-05T13:06:00Z">
        <w:r>
          <w:rPr>
            <w:rStyle w:val="Odkaznapoznmkupodiarou"/>
          </w:rPr>
          <w:footnoteRef/>
        </w:r>
        <w:r>
          <w:t xml:space="preserve"> Výrok je povinným údajom len v prípade, ak hodnotiaci hárok slúži v podmienkach RO ako doklad súvisiaci s finančnou operáciou alebo jej časťou v zmysle § 7 ods. 3 zákona o finančnej kontrole (v opačnom prípade je RO oprávnený tento výrok odstrániť alebo uviesť neuplatňuje sa). </w:t>
        </w:r>
        <w:r w:rsidRPr="00FF03E6">
          <w:t>V takomto prípade sa výkon základnej finančnej kontroly riadi interným riadiacim aktom orgánu verejnej správy, v rámci ktorého si RO plní svoje úlohy.</w:t>
        </w:r>
      </w:ins>
    </w:p>
  </w:footnote>
  <w:footnote w:id="15">
    <w:p w14:paraId="55ED2A3D" w14:textId="77777777" w:rsidR="00575446" w:rsidRDefault="00575446" w:rsidP="00575446">
      <w:pPr>
        <w:pStyle w:val="Textpoznmkypodiarou"/>
      </w:pPr>
      <w:r>
        <w:rPr>
          <w:rStyle w:val="Odkaznapoznmkupodiarou"/>
        </w:rPr>
        <w:footnoteRef/>
      </w:r>
      <w:r>
        <w:t xml:space="preserve"> Uviesť meno a priezvisko.</w:t>
      </w:r>
    </w:p>
  </w:footnote>
  <w:footnote w:id="16">
    <w:p w14:paraId="1596EE84" w14:textId="77777777" w:rsidR="00575446" w:rsidRPr="00D52730" w:rsidRDefault="00575446" w:rsidP="00575446">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7">
    <w:p w14:paraId="5A4903A3" w14:textId="082F09BA" w:rsidR="00575446" w:rsidDel="001530E6" w:rsidRDefault="00575446" w:rsidP="00575446">
      <w:pPr>
        <w:pStyle w:val="Textpoznmkypodiarou"/>
        <w:rPr>
          <w:del w:id="22" w:author="Milan Matovič" w:date="2018-12-05T13:07:00Z"/>
        </w:rPr>
      </w:pPr>
      <w:del w:id="23" w:author="Milan Matovič" w:date="2018-12-05T13:07:00Z">
        <w:r w:rsidDel="001530E6">
          <w:rPr>
            <w:rStyle w:val="Odkaznapoznmkupodiarou"/>
          </w:rPr>
          <w:footnoteRef/>
        </w:r>
        <w:r w:rsidR="0054774E" w:rsidDel="001530E6">
          <w:delText xml:space="preserve"> </w:delText>
        </w:r>
        <w:r w:rsidR="0054774E" w:rsidRPr="00154405" w:rsidDel="001530E6">
          <w:delText xml:space="preserve"> </w:delText>
        </w:r>
        <w:r w:rsidR="0054774E" w:rsidRPr="0005646C" w:rsidDel="001530E6">
          <w:delText xml:space="preserve">Princíp 4 očí </w:delText>
        </w:r>
        <w:r w:rsidR="0054774E" w:rsidDel="001530E6">
          <w:delText xml:space="preserve">musí byť </w:delText>
        </w:r>
        <w:r w:rsidR="0054774E" w:rsidRPr="0005646C" w:rsidDel="001530E6">
          <w:delText xml:space="preserve">zabezpečený </w:delText>
        </w:r>
        <w:r w:rsidR="0054774E" w:rsidDel="001530E6">
          <w:delTex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delText>
        </w:r>
      </w:del>
    </w:p>
  </w:footnote>
  <w:footnote w:id="18">
    <w:p w14:paraId="438919EE" w14:textId="77777777" w:rsidR="0054774E" w:rsidRDefault="00D8591E" w:rsidP="00D8591E">
      <w:pPr>
        <w:pStyle w:val="Textpoznmkypodiarou"/>
        <w:jc w:val="both"/>
      </w:pPr>
      <w:r>
        <w:rPr>
          <w:rStyle w:val="Odkaznapoznmkupodiarou"/>
        </w:rPr>
        <w:footnoteRef/>
      </w:r>
      <w:r>
        <w:t xml:space="preserve"> </w:t>
      </w:r>
      <w:r w:rsidR="0054774E">
        <w:t xml:space="preserve">Uviesť meno a priezvisko. </w:t>
      </w:r>
    </w:p>
    <w:p w14:paraId="1C09DAB1" w14:textId="4DE1C6EE" w:rsidR="00D8591E" w:rsidRDefault="0054774E" w:rsidP="00D8591E">
      <w:pPr>
        <w:pStyle w:val="Textpoznmkypodiarou"/>
        <w:jc w:val="both"/>
      </w:pPr>
      <w:r>
        <w:rPr>
          <w:rStyle w:val="Odkaznapoznmkupodiarou"/>
        </w:rPr>
        <w:footnoteRef/>
      </w:r>
      <w:r>
        <w:t xml:space="preserve"> </w:t>
      </w:r>
      <w:r w:rsidR="0051282E">
        <w:t>Aplikuje sa v prípade postupu podľa kapitoly 3.2.1.2, odsek 6 Systému riadenia EŠIF, t.j. a</w:t>
      </w:r>
      <w:r w:rsidR="0051282E">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9">
    <w:p w14:paraId="391EBBB6" w14:textId="77777777" w:rsidR="00575446" w:rsidRDefault="00575446" w:rsidP="00575446">
      <w:pPr>
        <w:pStyle w:val="Textpoznmkypodiarou"/>
      </w:pPr>
      <w:r>
        <w:rPr>
          <w:rStyle w:val="Odkaznapoznmkupodiarou"/>
        </w:rPr>
        <w:footnoteRef/>
      </w:r>
      <w:r>
        <w:t xml:space="preserve"> Uviesť meno a priezvisko.</w:t>
      </w:r>
    </w:p>
  </w:footnote>
  <w:footnote w:id="20">
    <w:p w14:paraId="2494479A" w14:textId="77777777" w:rsidR="001530E6" w:rsidRDefault="001530E6" w:rsidP="001530E6">
      <w:pPr>
        <w:pStyle w:val="Textpoznmkypodiarou"/>
        <w:jc w:val="both"/>
        <w:rPr>
          <w:ins w:id="25" w:author="Milan Matovič" w:date="2018-12-05T13:09:00Z"/>
        </w:rPr>
      </w:pPr>
      <w:ins w:id="26" w:author="Milan Matovič" w:date="2018-12-05T13:09:00Z">
        <w:r w:rsidRPr="0005646C">
          <w:rPr>
            <w:rStyle w:val="Odkaznapoznmkupodiarou"/>
          </w:rPr>
          <w:footnoteRef/>
        </w:r>
        <w:r w:rsidRPr="0005646C">
          <w:t xml:space="preserve"> Princíp 4 očí je zabezpečený v prípade </w:t>
        </w:r>
        <w:r>
          <w:t xml:space="preserve">odborného hodnotenia </w:t>
        </w:r>
        <w:r w:rsidRPr="0005646C">
          <w:t xml:space="preserve"> výkonom </w:t>
        </w:r>
        <w:r>
          <w:t>odborného hodnotenia</w:t>
        </w:r>
        <w:r w:rsidRPr="0005646C">
          <w:t xml:space="preserve">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 xml:space="preserve">a ďalšie požiadavky na výkon OH, ktoré sú odborní hodnotitelia povinný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ins>
    </w:p>
  </w:footnote>
  <w:footnote w:id="21">
    <w:p w14:paraId="678BAA65" w14:textId="77777777" w:rsidR="001530E6" w:rsidRDefault="001530E6" w:rsidP="001530E6">
      <w:pPr>
        <w:pStyle w:val="Textpoznmkypodiarou"/>
        <w:rPr>
          <w:ins w:id="27" w:author="Milan Matovič" w:date="2018-12-05T13:09:00Z"/>
        </w:rPr>
      </w:pPr>
      <w:ins w:id="28" w:author="Milan Matovič" w:date="2018-12-05T13:09:00Z">
        <w:r>
          <w:rPr>
            <w:rStyle w:val="Odkaznapoznmkupodiarou"/>
          </w:rPr>
          <w:footnoteRef/>
        </w:r>
        <w:r>
          <w:t xml:space="preserve"> Uviesť meno a priezvisko.</w:t>
        </w:r>
      </w:ins>
    </w:p>
  </w:footnote>
  <w:footnote w:id="22">
    <w:p w14:paraId="63FC6AB7" w14:textId="77777777" w:rsidR="00FB3A4F" w:rsidRPr="0005646C" w:rsidRDefault="00FB3A4F" w:rsidP="00A508AE">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t xml:space="preserve"> alebo bodových</w:t>
      </w:r>
      <w:r w:rsidRPr="00A66794">
        <w:t xml:space="preserve"> hodnotiacich kritérií pre posúdenie súladu projektu s HP, RO zaradí takéto kritériá a vyhodnocuje ich v rámci </w:t>
      </w:r>
      <w:r>
        <w:t>spoločného</w:t>
      </w:r>
      <w:r w:rsidRPr="00A66794">
        <w:t xml:space="preserve"> hodnotiaceho hárku. </w:t>
      </w:r>
    </w:p>
  </w:footnote>
  <w:footnote w:id="23">
    <w:p w14:paraId="6596CB9D" w14:textId="77777777" w:rsidR="00FB3A4F" w:rsidRPr="0005646C" w:rsidRDefault="00FB3A4F" w:rsidP="00A508AE">
      <w:pPr>
        <w:pStyle w:val="Textpoznmkypodiarou"/>
        <w:jc w:val="both"/>
      </w:pPr>
      <w:r w:rsidRPr="0005646C">
        <w:rPr>
          <w:rStyle w:val="Odkaznapoznmkupodiarou"/>
        </w:rPr>
        <w:footnoteRef/>
      </w:r>
      <w:r>
        <w:t>Kapitola 2.4.3.2</w:t>
      </w:r>
      <w:r w:rsidRPr="00A66794">
        <w:t xml:space="preserve"> ods. 1 Systému riadenia EŠIF</w:t>
      </w:r>
      <w:r>
        <w:t>.</w:t>
      </w:r>
    </w:p>
  </w:footnote>
  <w:footnote w:id="24">
    <w:p w14:paraId="3D3C5DAB" w14:textId="77777777" w:rsidR="00FB3A4F" w:rsidRDefault="00FB3A4F" w:rsidP="00FB3A4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4FE24C8D" w14:textId="77777777" w:rsidR="00FB3A4F" w:rsidRPr="0005646C" w:rsidRDefault="00FB3A4F" w:rsidP="00FB3A4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5">
    <w:p w14:paraId="31AAACEE" w14:textId="77777777" w:rsidR="00FB3A4F" w:rsidRPr="0005646C" w:rsidRDefault="00FB3A4F" w:rsidP="00FB3A4F">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6">
    <w:p w14:paraId="00A9B008" w14:textId="77777777" w:rsidR="00FB3A4F" w:rsidRDefault="00FB3A4F" w:rsidP="00FB3A4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08D2D45D" w14:textId="77777777" w:rsidR="00FB3A4F" w:rsidRPr="0005646C" w:rsidRDefault="00FB3A4F" w:rsidP="00FB3A4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7">
    <w:p w14:paraId="27561A46" w14:textId="77777777" w:rsidR="00FB3A4F" w:rsidRDefault="00FB3A4F" w:rsidP="00FB3A4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2D3AC231" w14:textId="77777777" w:rsidR="00FB3A4F" w:rsidRPr="0005646C" w:rsidRDefault="00FB3A4F" w:rsidP="00FB3A4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8">
    <w:p w14:paraId="0E116E63" w14:textId="77777777" w:rsidR="00FB3A4F" w:rsidRDefault="00FB3A4F" w:rsidP="00FB3A4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4DC476D3" w14:textId="77777777" w:rsidR="00FB3A4F" w:rsidRPr="0005646C" w:rsidRDefault="00FB3A4F" w:rsidP="00FB3A4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9">
    <w:p w14:paraId="6E649271" w14:textId="77777777" w:rsidR="00A508AE" w:rsidRPr="0005646C" w:rsidRDefault="00A508AE" w:rsidP="00A508AE">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30">
    <w:p w14:paraId="2352FE20" w14:textId="77777777" w:rsidR="00A508AE" w:rsidRDefault="00A508AE" w:rsidP="00A508AE">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676E2" w14:textId="77777777" w:rsidR="00B33954" w:rsidRDefault="00B3395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75310" w14:textId="77777777" w:rsidR="00CE525B" w:rsidRDefault="00CE525B">
    <w:pPr>
      <w:pStyle w:val="Hlavika"/>
    </w:pPr>
  </w:p>
  <w:p w14:paraId="7D8A6D8B" w14:textId="77777777" w:rsidR="00CE525B" w:rsidRDefault="00CE525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ED23" w14:textId="77777777" w:rsidR="00F0553F" w:rsidRDefault="00F0553F" w:rsidP="00F0553F">
    <w:pPr>
      <w:pStyle w:val="Hlavika"/>
      <w:jc w:val="center"/>
    </w:pPr>
    <w:r w:rsidRPr="007314CA">
      <w:rPr>
        <w:rFonts w:eastAsia="Times New Roman" w:cs="Times New Roman"/>
        <w:noProof/>
        <w:sz w:val="20"/>
        <w:szCs w:val="20"/>
      </w:rPr>
      <w:drawing>
        <wp:inline distT="0" distB="0" distL="0" distR="0" wp14:anchorId="3220DBBE" wp14:editId="319AE1B7">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71BA4D68" w14:textId="591E2684" w:rsidR="00CE525B" w:rsidRPr="00F0553F" w:rsidRDefault="00F0553F" w:rsidP="00F0553F">
    <w:pPr>
      <w:pStyle w:val="Hlavika"/>
      <w:jc w:val="right"/>
      <w:rPr>
        <w:i/>
        <w:sz w:val="20"/>
        <w:szCs w:val="20"/>
      </w:rPr>
    </w:pPr>
    <w:r>
      <w:rPr>
        <w:i/>
        <w:sz w:val="20"/>
        <w:szCs w:val="20"/>
      </w:rPr>
      <w:t>Príloha č. 9</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34621"/>
    <w:rsid w:val="00044A32"/>
    <w:rsid w:val="000471D2"/>
    <w:rsid w:val="000642F6"/>
    <w:rsid w:val="00082DC8"/>
    <w:rsid w:val="001115AA"/>
    <w:rsid w:val="001530E6"/>
    <w:rsid w:val="001649AC"/>
    <w:rsid w:val="00190AB6"/>
    <w:rsid w:val="001D7553"/>
    <w:rsid w:val="00255A28"/>
    <w:rsid w:val="002D6933"/>
    <w:rsid w:val="003049A2"/>
    <w:rsid w:val="003624A2"/>
    <w:rsid w:val="00373A4D"/>
    <w:rsid w:val="00400865"/>
    <w:rsid w:val="0041445A"/>
    <w:rsid w:val="00460C07"/>
    <w:rsid w:val="00491806"/>
    <w:rsid w:val="0051282E"/>
    <w:rsid w:val="0054774E"/>
    <w:rsid w:val="00575446"/>
    <w:rsid w:val="0059399A"/>
    <w:rsid w:val="00633A09"/>
    <w:rsid w:val="00683355"/>
    <w:rsid w:val="00717C62"/>
    <w:rsid w:val="00730E93"/>
    <w:rsid w:val="007411DF"/>
    <w:rsid w:val="00752E7D"/>
    <w:rsid w:val="00787B74"/>
    <w:rsid w:val="007C1109"/>
    <w:rsid w:val="007C615A"/>
    <w:rsid w:val="007D7A58"/>
    <w:rsid w:val="008509C4"/>
    <w:rsid w:val="00892721"/>
    <w:rsid w:val="009B0740"/>
    <w:rsid w:val="00A1783C"/>
    <w:rsid w:val="00A508AE"/>
    <w:rsid w:val="00B12D8C"/>
    <w:rsid w:val="00B33954"/>
    <w:rsid w:val="00B737E5"/>
    <w:rsid w:val="00C74951"/>
    <w:rsid w:val="00C861CB"/>
    <w:rsid w:val="00CE525B"/>
    <w:rsid w:val="00D81B7B"/>
    <w:rsid w:val="00D8591E"/>
    <w:rsid w:val="00DA11F1"/>
    <w:rsid w:val="00DB07E0"/>
    <w:rsid w:val="00DE7F5B"/>
    <w:rsid w:val="00E41960"/>
    <w:rsid w:val="00EB0726"/>
    <w:rsid w:val="00EB7DE1"/>
    <w:rsid w:val="00EC3E39"/>
    <w:rsid w:val="00F0553F"/>
    <w:rsid w:val="00F13BFA"/>
    <w:rsid w:val="00F4429B"/>
    <w:rsid w:val="00F45858"/>
    <w:rsid w:val="00F46DD6"/>
    <w:rsid w:val="00F70C09"/>
    <w:rsid w:val="00FA6268"/>
    <w:rsid w:val="00FB3A4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7B63"/>
  <w15:docId w15:val="{68A609C4-03CC-4895-BE60-FAA6EC1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190AB6"/>
    <w:rPr>
      <w:sz w:val="16"/>
      <w:szCs w:val="16"/>
    </w:rPr>
  </w:style>
  <w:style w:type="paragraph" w:styleId="Textkomentra">
    <w:name w:val="annotation text"/>
    <w:basedOn w:val="Normlny"/>
    <w:link w:val="TextkomentraChar"/>
    <w:uiPriority w:val="99"/>
    <w:semiHidden/>
    <w:unhideWhenUsed/>
    <w:rsid w:val="00190AB6"/>
    <w:pPr>
      <w:spacing w:line="240" w:lineRule="auto"/>
    </w:pPr>
    <w:rPr>
      <w:sz w:val="20"/>
      <w:szCs w:val="20"/>
    </w:rPr>
  </w:style>
  <w:style w:type="character" w:customStyle="1" w:styleId="TextkomentraChar">
    <w:name w:val="Text komentára Char"/>
    <w:basedOn w:val="Predvolenpsmoodseku"/>
    <w:link w:val="Textkomentra"/>
    <w:uiPriority w:val="99"/>
    <w:semiHidden/>
    <w:rsid w:val="00190AB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90AB6"/>
    <w:rPr>
      <w:b/>
      <w:bCs/>
    </w:rPr>
  </w:style>
  <w:style w:type="character" w:customStyle="1" w:styleId="PredmetkomentraChar">
    <w:name w:val="Predmet komentára Char"/>
    <w:basedOn w:val="TextkomentraChar"/>
    <w:link w:val="Predmetkomentra"/>
    <w:uiPriority w:val="99"/>
    <w:semiHidden/>
    <w:rsid w:val="00190AB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C1634D"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C1634D"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C1634D"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C1634D"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C1634D"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C1634D"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C1634D"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C1634D"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C1634D"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C1634D"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C1634D"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C1634D" w:rsidRDefault="00F85DD0" w:rsidP="00F85DD0">
          <w:pPr>
            <w:pStyle w:val="625E08B2306744A5B425740CBCE2D66A"/>
          </w:pPr>
          <w:r w:rsidRPr="0037278C">
            <w:rPr>
              <w:rStyle w:val="Zstupntext"/>
            </w:rPr>
            <w:t>Vyberte položku.</w:t>
          </w:r>
        </w:p>
      </w:docPartBody>
    </w:docPart>
    <w:docPart>
      <w:docPartPr>
        <w:name w:val="07EE7BCE34574679A46A3FA82ED7916A"/>
        <w:category>
          <w:name w:val="Všeobecné"/>
          <w:gallery w:val="placeholder"/>
        </w:category>
        <w:types>
          <w:type w:val="bbPlcHdr"/>
        </w:types>
        <w:behaviors>
          <w:behavior w:val="content"/>
        </w:behaviors>
        <w:guid w:val="{212791C1-70E1-47B3-8073-29758F55F723}"/>
      </w:docPartPr>
      <w:docPartBody>
        <w:p w:rsidR="004E7CA3" w:rsidRDefault="00C1634D" w:rsidP="00C1634D">
          <w:pPr>
            <w:pStyle w:val="07EE7BCE34574679A46A3FA82ED7916A"/>
          </w:pPr>
          <w:r w:rsidRPr="0037278C">
            <w:rPr>
              <w:rStyle w:val="Zstupntext"/>
            </w:rPr>
            <w:t>Vyberte položku.</w:t>
          </w:r>
        </w:p>
      </w:docPartBody>
    </w:docPart>
    <w:docPart>
      <w:docPartPr>
        <w:name w:val="99B65BB9567F4DFEB5AD25576F87E827"/>
        <w:category>
          <w:name w:val="Všeobecné"/>
          <w:gallery w:val="placeholder"/>
        </w:category>
        <w:types>
          <w:type w:val="bbPlcHdr"/>
        </w:types>
        <w:behaviors>
          <w:behavior w:val="content"/>
        </w:behaviors>
        <w:guid w:val="{9EBE4098-9576-442C-BB3E-A54F9F0AD6B9}"/>
      </w:docPartPr>
      <w:docPartBody>
        <w:p w:rsidR="004E7CA3" w:rsidRDefault="00C1634D" w:rsidP="00C1634D">
          <w:pPr>
            <w:pStyle w:val="99B65BB9567F4DFEB5AD25576F87E827"/>
          </w:pPr>
          <w:r w:rsidRPr="0037278C">
            <w:rPr>
              <w:rStyle w:val="Zstupntext"/>
            </w:rPr>
            <w:t>Vyberte položku.</w:t>
          </w:r>
        </w:p>
      </w:docPartBody>
    </w:docPart>
    <w:docPart>
      <w:docPartPr>
        <w:name w:val="30C31F68BA8E4199BD02DFD9BE268BCD"/>
        <w:category>
          <w:name w:val="Všeobecné"/>
          <w:gallery w:val="placeholder"/>
        </w:category>
        <w:types>
          <w:type w:val="bbPlcHdr"/>
        </w:types>
        <w:behaviors>
          <w:behavior w:val="content"/>
        </w:behaviors>
        <w:guid w:val="{341E84F5-0B59-46A6-B5FA-44F12363894F}"/>
      </w:docPartPr>
      <w:docPartBody>
        <w:p w:rsidR="004E7CA3" w:rsidRDefault="00C1634D" w:rsidP="00C1634D">
          <w:pPr>
            <w:pStyle w:val="30C31F68BA8E4199BD02DFD9BE268BCD"/>
          </w:pPr>
          <w:r w:rsidRPr="0037278C">
            <w:rPr>
              <w:rStyle w:val="Zstupntext"/>
            </w:rPr>
            <w:t>Vyberte položku.</w:t>
          </w:r>
        </w:p>
      </w:docPartBody>
    </w:docPart>
    <w:docPart>
      <w:docPartPr>
        <w:name w:val="B4CCD6A8CBFF4A0EB2C72E1F1CE38CCB"/>
        <w:category>
          <w:name w:val="Všeobecné"/>
          <w:gallery w:val="placeholder"/>
        </w:category>
        <w:types>
          <w:type w:val="bbPlcHdr"/>
        </w:types>
        <w:behaviors>
          <w:behavior w:val="content"/>
        </w:behaviors>
        <w:guid w:val="{95F9BAD5-FF9F-419E-89B4-0AA602EF05B5}"/>
      </w:docPartPr>
      <w:docPartBody>
        <w:p w:rsidR="004E7CA3" w:rsidRDefault="00C1634D" w:rsidP="00C1634D">
          <w:pPr>
            <w:pStyle w:val="B4CCD6A8CBFF4A0EB2C72E1F1CE38CCB"/>
          </w:pPr>
          <w:r w:rsidRPr="0037278C">
            <w:rPr>
              <w:rStyle w:val="Zstupntext"/>
            </w:rPr>
            <w:t>Vyberte položku.</w:t>
          </w:r>
        </w:p>
      </w:docPartBody>
    </w:docPart>
    <w:docPart>
      <w:docPartPr>
        <w:name w:val="EF08B3E1741B490B94A28A24D1CF5A83"/>
        <w:category>
          <w:name w:val="Všeobecné"/>
          <w:gallery w:val="placeholder"/>
        </w:category>
        <w:types>
          <w:type w:val="bbPlcHdr"/>
        </w:types>
        <w:behaviors>
          <w:behavior w:val="content"/>
        </w:behaviors>
        <w:guid w:val="{A55C03A1-55CF-4D15-93CB-F861D76BA9ED}"/>
      </w:docPartPr>
      <w:docPartBody>
        <w:p w:rsidR="004E7CA3" w:rsidRDefault="00C1634D" w:rsidP="00C1634D">
          <w:pPr>
            <w:pStyle w:val="EF08B3E1741B490B94A28A24D1CF5A83"/>
          </w:pPr>
          <w:r w:rsidRPr="0037278C">
            <w:rPr>
              <w:rStyle w:val="Zstupntext"/>
            </w:rPr>
            <w:t>Vyberte položku.</w:t>
          </w:r>
        </w:p>
      </w:docPartBody>
    </w:docPart>
    <w:docPart>
      <w:docPartPr>
        <w:name w:val="8B3F096C4BB043F9ABA39F81E6FA1DA8"/>
        <w:category>
          <w:name w:val="Všeobecné"/>
          <w:gallery w:val="placeholder"/>
        </w:category>
        <w:types>
          <w:type w:val="bbPlcHdr"/>
        </w:types>
        <w:behaviors>
          <w:behavior w:val="content"/>
        </w:behaviors>
        <w:guid w:val="{5C833E48-76C8-4F92-93B0-A2A66C8BE108}"/>
      </w:docPartPr>
      <w:docPartBody>
        <w:p w:rsidR="004E7CA3" w:rsidRDefault="00C1634D" w:rsidP="00C1634D">
          <w:pPr>
            <w:pStyle w:val="8B3F096C4BB043F9ABA39F81E6FA1DA8"/>
          </w:pPr>
          <w:r w:rsidRPr="0037278C">
            <w:rPr>
              <w:rStyle w:val="Zstupntext"/>
            </w:rPr>
            <w:t>Vyberte položku.</w:t>
          </w:r>
        </w:p>
      </w:docPartBody>
    </w:docPart>
    <w:docPart>
      <w:docPartPr>
        <w:name w:val="F3DBF35EE3EC486F912D092597DE4991"/>
        <w:category>
          <w:name w:val="Všeobecné"/>
          <w:gallery w:val="placeholder"/>
        </w:category>
        <w:types>
          <w:type w:val="bbPlcHdr"/>
        </w:types>
        <w:behaviors>
          <w:behavior w:val="content"/>
        </w:behaviors>
        <w:guid w:val="{4A78E00C-2A11-4F46-9AA7-F178A523735F}"/>
      </w:docPartPr>
      <w:docPartBody>
        <w:p w:rsidR="004E7CA3" w:rsidRDefault="00C1634D" w:rsidP="00C1634D">
          <w:pPr>
            <w:pStyle w:val="F3DBF35EE3EC486F912D092597DE4991"/>
          </w:pPr>
          <w:r w:rsidRPr="0037278C">
            <w:rPr>
              <w:rStyle w:val="Zstupntext"/>
            </w:rPr>
            <w:t>Vyberte položku.</w:t>
          </w:r>
        </w:p>
      </w:docPartBody>
    </w:docPart>
    <w:docPart>
      <w:docPartPr>
        <w:name w:val="F02B0B663E404FD196A101B22B8AE7D0"/>
        <w:category>
          <w:name w:val="Všeobecné"/>
          <w:gallery w:val="placeholder"/>
        </w:category>
        <w:types>
          <w:type w:val="bbPlcHdr"/>
        </w:types>
        <w:behaviors>
          <w:behavior w:val="content"/>
        </w:behaviors>
        <w:guid w:val="{0343883D-A4CF-4466-BD00-95963B6402A7}"/>
      </w:docPartPr>
      <w:docPartBody>
        <w:p w:rsidR="004E7CA3" w:rsidRDefault="00C1634D" w:rsidP="00C1634D">
          <w:pPr>
            <w:pStyle w:val="F02B0B663E404FD196A101B22B8AE7D0"/>
          </w:pPr>
          <w:r w:rsidRPr="0037278C">
            <w:rPr>
              <w:rStyle w:val="Zstupntext"/>
            </w:rPr>
            <w:t>Vyberte položku.</w:t>
          </w:r>
        </w:p>
      </w:docPartBody>
    </w:docPart>
    <w:docPart>
      <w:docPartPr>
        <w:name w:val="DBFF212048E44EA1A05E55F026833CFF"/>
        <w:category>
          <w:name w:val="Všeobecné"/>
          <w:gallery w:val="placeholder"/>
        </w:category>
        <w:types>
          <w:type w:val="bbPlcHdr"/>
        </w:types>
        <w:behaviors>
          <w:behavior w:val="content"/>
        </w:behaviors>
        <w:guid w:val="{AC5F327C-3529-4FD3-9AFE-09BF12004D61}"/>
      </w:docPartPr>
      <w:docPartBody>
        <w:p w:rsidR="004E7CA3" w:rsidRDefault="00C1634D" w:rsidP="00C1634D">
          <w:pPr>
            <w:pStyle w:val="DBFF212048E44EA1A05E55F026833CFF"/>
          </w:pPr>
          <w:r w:rsidRPr="0037278C">
            <w:rPr>
              <w:rStyle w:val="Zstupntext"/>
            </w:rPr>
            <w:t>Vyberte položku.</w:t>
          </w:r>
        </w:p>
      </w:docPartBody>
    </w:docPart>
    <w:docPart>
      <w:docPartPr>
        <w:name w:val="B8B5D1448FC34D7AA71F9B4D63A17C9F"/>
        <w:category>
          <w:name w:val="Všeobecné"/>
          <w:gallery w:val="placeholder"/>
        </w:category>
        <w:types>
          <w:type w:val="bbPlcHdr"/>
        </w:types>
        <w:behaviors>
          <w:behavior w:val="content"/>
        </w:behaviors>
        <w:guid w:val="{E90D460F-5D7D-4405-B3E5-39173A82B572}"/>
      </w:docPartPr>
      <w:docPartBody>
        <w:p w:rsidR="004E7CA3" w:rsidRDefault="00C1634D" w:rsidP="00C1634D">
          <w:pPr>
            <w:pStyle w:val="B8B5D1448FC34D7AA71F9B4D63A17C9F"/>
          </w:pPr>
          <w:r w:rsidRPr="0037278C">
            <w:rPr>
              <w:rStyle w:val="Zstupntext"/>
            </w:rPr>
            <w:t>Vyberte položku.</w:t>
          </w:r>
        </w:p>
      </w:docPartBody>
    </w:docPart>
    <w:docPart>
      <w:docPartPr>
        <w:name w:val="C86CDBBDD1CE440F9675269F7ABA48F0"/>
        <w:category>
          <w:name w:val="Všeobecné"/>
          <w:gallery w:val="placeholder"/>
        </w:category>
        <w:types>
          <w:type w:val="bbPlcHdr"/>
        </w:types>
        <w:behaviors>
          <w:behavior w:val="content"/>
        </w:behaviors>
        <w:guid w:val="{08B94E35-AC17-4BAC-A1A1-438C304246FC}"/>
      </w:docPartPr>
      <w:docPartBody>
        <w:p w:rsidR="00C24B6F" w:rsidRDefault="00B826FF" w:rsidP="00B826FF">
          <w:pPr>
            <w:pStyle w:val="C86CDBBDD1CE440F9675269F7ABA48F0"/>
          </w:pPr>
          <w:r w:rsidRPr="00407CEC">
            <w:rPr>
              <w:rStyle w:val="Zstupntext"/>
            </w:rPr>
            <w:t>Vyberte položku.</w:t>
          </w:r>
        </w:p>
      </w:docPartBody>
    </w:docPart>
    <w:docPart>
      <w:docPartPr>
        <w:name w:val="62A4B8961AB14ACEA61D1545AB652C20"/>
        <w:category>
          <w:name w:val="Všeobecné"/>
          <w:gallery w:val="placeholder"/>
        </w:category>
        <w:types>
          <w:type w:val="bbPlcHdr"/>
        </w:types>
        <w:behaviors>
          <w:behavior w:val="content"/>
        </w:behaviors>
        <w:guid w:val="{95D8A9DF-B1D4-493F-AFD6-D6FABFEBAD25}"/>
      </w:docPartPr>
      <w:docPartBody>
        <w:p w:rsidR="006843A9" w:rsidRDefault="00C24B6F" w:rsidP="00C24B6F">
          <w:pPr>
            <w:pStyle w:val="62A4B8961AB14ACEA61D1545AB652C20"/>
          </w:pPr>
          <w:r w:rsidRPr="0037278C">
            <w:rPr>
              <w:rStyle w:val="Zstupntext"/>
            </w:rPr>
            <w:t>Vyberte položku.</w:t>
          </w:r>
        </w:p>
      </w:docPartBody>
    </w:docPart>
    <w:docPart>
      <w:docPartPr>
        <w:name w:val="ECAF0CE8DF5E40668EE1701DF1C2E14D"/>
        <w:category>
          <w:name w:val="Všeobecné"/>
          <w:gallery w:val="placeholder"/>
        </w:category>
        <w:types>
          <w:type w:val="bbPlcHdr"/>
        </w:types>
        <w:behaviors>
          <w:behavior w:val="content"/>
        </w:behaviors>
        <w:guid w:val="{19F2232B-CAA1-4AA7-BA60-261C656D66FE}"/>
      </w:docPartPr>
      <w:docPartBody>
        <w:p w:rsidR="006843A9" w:rsidRDefault="00C24B6F" w:rsidP="00C24B6F">
          <w:pPr>
            <w:pStyle w:val="ECAF0CE8DF5E40668EE1701DF1C2E14D"/>
          </w:pPr>
          <w:r w:rsidRPr="0037278C">
            <w:rPr>
              <w:rStyle w:val="Zstupntext"/>
            </w:rPr>
            <w:t>Vyberte položku.</w:t>
          </w:r>
        </w:p>
      </w:docPartBody>
    </w:docPart>
    <w:docPart>
      <w:docPartPr>
        <w:name w:val="B0F30E7E1AB74C71966D023416D59A66"/>
        <w:category>
          <w:name w:val="Všeobecné"/>
          <w:gallery w:val="placeholder"/>
        </w:category>
        <w:types>
          <w:type w:val="bbPlcHdr"/>
        </w:types>
        <w:behaviors>
          <w:behavior w:val="content"/>
        </w:behaviors>
        <w:guid w:val="{3C49DE0A-7DA5-47BB-9EF7-96C5B7A7CF54}"/>
      </w:docPartPr>
      <w:docPartBody>
        <w:p w:rsidR="006843A9" w:rsidRDefault="00C24B6F" w:rsidP="00C24B6F">
          <w:pPr>
            <w:pStyle w:val="B0F30E7E1AB74C71966D023416D59A66"/>
          </w:pPr>
          <w:r w:rsidRPr="0037278C">
            <w:rPr>
              <w:rStyle w:val="Zstupntext"/>
            </w:rPr>
            <w:t>Vyberte položku.</w:t>
          </w:r>
        </w:p>
      </w:docPartBody>
    </w:docPart>
    <w:docPart>
      <w:docPartPr>
        <w:name w:val="64E11351FB4741D9852F2BDF18EB6FAC"/>
        <w:category>
          <w:name w:val="Všeobecné"/>
          <w:gallery w:val="placeholder"/>
        </w:category>
        <w:types>
          <w:type w:val="bbPlcHdr"/>
        </w:types>
        <w:behaviors>
          <w:behavior w:val="content"/>
        </w:behaviors>
        <w:guid w:val="{4472CC83-989C-4044-899E-63ABB98B10F3}"/>
      </w:docPartPr>
      <w:docPartBody>
        <w:p w:rsidR="006843A9" w:rsidRDefault="00C24B6F" w:rsidP="00C24B6F">
          <w:pPr>
            <w:pStyle w:val="64E11351FB4741D9852F2BDF18EB6FAC"/>
          </w:pPr>
          <w:r w:rsidRPr="0037278C">
            <w:rPr>
              <w:rStyle w:val="Zstupntext"/>
            </w:rPr>
            <w:t>Vyberte položku.</w:t>
          </w:r>
        </w:p>
      </w:docPartBody>
    </w:docPart>
    <w:docPart>
      <w:docPartPr>
        <w:name w:val="771287EFEDBF45349B625F0095AFA5E5"/>
        <w:category>
          <w:name w:val="Všeobecné"/>
          <w:gallery w:val="placeholder"/>
        </w:category>
        <w:types>
          <w:type w:val="bbPlcHdr"/>
        </w:types>
        <w:behaviors>
          <w:behavior w:val="content"/>
        </w:behaviors>
        <w:guid w:val="{5023AFA2-AE52-4AA9-807A-522244F24311}"/>
      </w:docPartPr>
      <w:docPartBody>
        <w:p w:rsidR="006843A9" w:rsidRDefault="00C24B6F" w:rsidP="00C24B6F">
          <w:pPr>
            <w:pStyle w:val="771287EFEDBF45349B625F0095AFA5E5"/>
          </w:pPr>
          <w:r w:rsidRPr="0037278C">
            <w:rPr>
              <w:rStyle w:val="Zstupntext"/>
            </w:rPr>
            <w:t>Vyberte položku.</w:t>
          </w:r>
        </w:p>
      </w:docPartBody>
    </w:docPart>
    <w:docPart>
      <w:docPartPr>
        <w:name w:val="87DB3AC3CB7B494AB21078179DF3A25E"/>
        <w:category>
          <w:name w:val="Všeobecné"/>
          <w:gallery w:val="placeholder"/>
        </w:category>
        <w:types>
          <w:type w:val="bbPlcHdr"/>
        </w:types>
        <w:behaviors>
          <w:behavior w:val="content"/>
        </w:behaviors>
        <w:guid w:val="{00C2FE66-B10D-4204-9244-3380A9E4F2CA}"/>
      </w:docPartPr>
      <w:docPartBody>
        <w:p w:rsidR="006843A9" w:rsidRDefault="00C24B6F" w:rsidP="00C24B6F">
          <w:pPr>
            <w:pStyle w:val="87DB3AC3CB7B494AB21078179DF3A25E"/>
          </w:pPr>
          <w:r w:rsidRPr="0037278C">
            <w:rPr>
              <w:rStyle w:val="Zstupntext"/>
            </w:rPr>
            <w:t>Vyberte položku.</w:t>
          </w:r>
        </w:p>
      </w:docPartBody>
    </w:docPart>
    <w:docPart>
      <w:docPartPr>
        <w:name w:val="B29513C98D2B4DD2BFFC1A121E53F08C"/>
        <w:category>
          <w:name w:val="Všeobecné"/>
          <w:gallery w:val="placeholder"/>
        </w:category>
        <w:types>
          <w:type w:val="bbPlcHdr"/>
        </w:types>
        <w:behaviors>
          <w:behavior w:val="content"/>
        </w:behaviors>
        <w:guid w:val="{18A376D7-8D53-45B1-97DB-BE5E8D278053}"/>
      </w:docPartPr>
      <w:docPartBody>
        <w:p w:rsidR="006843A9" w:rsidRDefault="00C24B6F" w:rsidP="00C24B6F">
          <w:pPr>
            <w:pStyle w:val="B29513C98D2B4DD2BFFC1A121E53F08C"/>
          </w:pPr>
          <w:r w:rsidRPr="0037278C">
            <w:rPr>
              <w:rStyle w:val="Zstupntext"/>
            </w:rPr>
            <w:t>Vyberte položku.</w:t>
          </w:r>
        </w:p>
      </w:docPartBody>
    </w:docPart>
    <w:docPart>
      <w:docPartPr>
        <w:name w:val="892855B57FBE40DEA8AD4016885B1AA8"/>
        <w:category>
          <w:name w:val="Všeobecné"/>
          <w:gallery w:val="placeholder"/>
        </w:category>
        <w:types>
          <w:type w:val="bbPlcHdr"/>
        </w:types>
        <w:behaviors>
          <w:behavior w:val="content"/>
        </w:behaviors>
        <w:guid w:val="{BC476A8F-AE98-4233-95FA-EDAA27296FCC}"/>
      </w:docPartPr>
      <w:docPartBody>
        <w:p w:rsidR="006843A9" w:rsidRDefault="00C24B6F" w:rsidP="00C24B6F">
          <w:pPr>
            <w:pStyle w:val="892855B57FBE40DEA8AD4016885B1AA8"/>
          </w:pPr>
          <w:r w:rsidRPr="0037278C">
            <w:rPr>
              <w:rStyle w:val="Zstupntext"/>
            </w:rPr>
            <w:t>Vyberte položku.</w:t>
          </w:r>
        </w:p>
      </w:docPartBody>
    </w:docPart>
    <w:docPart>
      <w:docPartPr>
        <w:name w:val="48A8B937D6EE4CC38D1ECF097EEE4E78"/>
        <w:category>
          <w:name w:val="Všeobecné"/>
          <w:gallery w:val="placeholder"/>
        </w:category>
        <w:types>
          <w:type w:val="bbPlcHdr"/>
        </w:types>
        <w:behaviors>
          <w:behavior w:val="content"/>
        </w:behaviors>
        <w:guid w:val="{1DED3F0C-04AE-4718-8077-A6AF9616CD03}"/>
      </w:docPartPr>
      <w:docPartBody>
        <w:p w:rsidR="006843A9" w:rsidRDefault="00C24B6F" w:rsidP="00C24B6F">
          <w:pPr>
            <w:pStyle w:val="48A8B937D6EE4CC38D1ECF097EEE4E78"/>
          </w:pPr>
          <w:r w:rsidRPr="0037278C">
            <w:rPr>
              <w:rStyle w:val="Zstupntext"/>
            </w:rPr>
            <w:t>Vyberte položku.</w:t>
          </w:r>
        </w:p>
      </w:docPartBody>
    </w:docPart>
    <w:docPart>
      <w:docPartPr>
        <w:name w:val="E423EF9264CE40518B8FFDD92FBA4C63"/>
        <w:category>
          <w:name w:val="Všeobecné"/>
          <w:gallery w:val="placeholder"/>
        </w:category>
        <w:types>
          <w:type w:val="bbPlcHdr"/>
        </w:types>
        <w:behaviors>
          <w:behavior w:val="content"/>
        </w:behaviors>
        <w:guid w:val="{5A8C5649-FF0C-4923-960A-80640E391374}"/>
      </w:docPartPr>
      <w:docPartBody>
        <w:p w:rsidR="00290CC1" w:rsidRDefault="0050150A" w:rsidP="0050150A">
          <w:pPr>
            <w:pStyle w:val="E423EF9264CE40518B8FFDD92FBA4C63"/>
          </w:pPr>
          <w:r w:rsidRPr="0037278C">
            <w:rPr>
              <w:rStyle w:val="Zstupntext"/>
            </w:rPr>
            <w:t>Vyberte položku.</w:t>
          </w:r>
        </w:p>
      </w:docPartBody>
    </w:docPart>
    <w:docPart>
      <w:docPartPr>
        <w:name w:val="951ADE0D186A4E9FA164CACD30DA13B9"/>
        <w:category>
          <w:name w:val="Všeobecné"/>
          <w:gallery w:val="placeholder"/>
        </w:category>
        <w:types>
          <w:type w:val="bbPlcHdr"/>
        </w:types>
        <w:behaviors>
          <w:behavior w:val="content"/>
        </w:behaviors>
        <w:guid w:val="{A6EF3367-A476-4699-ACC0-A55EF6B85EBF}"/>
      </w:docPartPr>
      <w:docPartBody>
        <w:p w:rsidR="00290CC1" w:rsidRDefault="0050150A" w:rsidP="0050150A">
          <w:pPr>
            <w:pStyle w:val="951ADE0D186A4E9FA164CACD30DA13B9"/>
          </w:pPr>
          <w:r w:rsidRPr="0037278C">
            <w:rPr>
              <w:rStyle w:val="Zstupntext"/>
            </w:rPr>
            <w:t>Vyberte položku.</w:t>
          </w:r>
        </w:p>
      </w:docPartBody>
    </w:docPart>
    <w:docPart>
      <w:docPartPr>
        <w:name w:val="8884895B731846878B9C6901407D431E"/>
        <w:category>
          <w:name w:val="Všeobecné"/>
          <w:gallery w:val="placeholder"/>
        </w:category>
        <w:types>
          <w:type w:val="bbPlcHdr"/>
        </w:types>
        <w:behaviors>
          <w:behavior w:val="content"/>
        </w:behaviors>
        <w:guid w:val="{04E9E6DF-E229-4A38-B4FC-98364D799D84}"/>
      </w:docPartPr>
      <w:docPartBody>
        <w:p w:rsidR="00290CC1" w:rsidRDefault="0050150A" w:rsidP="0050150A">
          <w:pPr>
            <w:pStyle w:val="8884895B731846878B9C6901407D431E"/>
          </w:pPr>
          <w:r w:rsidRPr="0037278C">
            <w:rPr>
              <w:rStyle w:val="Zstupntext"/>
            </w:rPr>
            <w:t>Vyberte položku.</w:t>
          </w:r>
        </w:p>
      </w:docPartBody>
    </w:docPart>
    <w:docPart>
      <w:docPartPr>
        <w:name w:val="2A668B35E14F466E964BE7B4060426B6"/>
        <w:category>
          <w:name w:val="Všeobecné"/>
          <w:gallery w:val="placeholder"/>
        </w:category>
        <w:types>
          <w:type w:val="bbPlcHdr"/>
        </w:types>
        <w:behaviors>
          <w:behavior w:val="content"/>
        </w:behaviors>
        <w:guid w:val="{37869EA1-94F9-436F-B9BE-B0C4B09BF97E}"/>
      </w:docPartPr>
      <w:docPartBody>
        <w:p w:rsidR="00290CC1" w:rsidRDefault="0050150A" w:rsidP="0050150A">
          <w:pPr>
            <w:pStyle w:val="2A668B35E14F466E964BE7B4060426B6"/>
          </w:pPr>
          <w:r w:rsidRPr="0037278C">
            <w:rPr>
              <w:rStyle w:val="Zstupntext"/>
            </w:rPr>
            <w:t>Vyberte položku.</w:t>
          </w:r>
        </w:p>
      </w:docPartBody>
    </w:docPart>
    <w:docPart>
      <w:docPartPr>
        <w:name w:val="5D1C84265A2B4D43BC62E06B7C5CBE50"/>
        <w:category>
          <w:name w:val="Všeobecné"/>
          <w:gallery w:val="placeholder"/>
        </w:category>
        <w:types>
          <w:type w:val="bbPlcHdr"/>
        </w:types>
        <w:behaviors>
          <w:behavior w:val="content"/>
        </w:behaviors>
        <w:guid w:val="{3F2047E6-DAFB-428E-9A45-679F394F2CE7}"/>
      </w:docPartPr>
      <w:docPartBody>
        <w:p w:rsidR="00290CC1" w:rsidRDefault="0050150A" w:rsidP="0050150A">
          <w:pPr>
            <w:pStyle w:val="5D1C84265A2B4D43BC62E06B7C5CBE50"/>
          </w:pPr>
          <w:r w:rsidRPr="0037278C">
            <w:rPr>
              <w:rStyle w:val="Zstupntext"/>
            </w:rPr>
            <w:t>Vyberte položku.</w:t>
          </w:r>
        </w:p>
      </w:docPartBody>
    </w:docPart>
    <w:docPart>
      <w:docPartPr>
        <w:name w:val="E8517D48D5E94EFA8022FBE57314EBC3"/>
        <w:category>
          <w:name w:val="Všeobecné"/>
          <w:gallery w:val="placeholder"/>
        </w:category>
        <w:types>
          <w:type w:val="bbPlcHdr"/>
        </w:types>
        <w:behaviors>
          <w:behavior w:val="content"/>
        </w:behaviors>
        <w:guid w:val="{0E855EFB-7172-48B2-9629-66AD53257B7B}"/>
      </w:docPartPr>
      <w:docPartBody>
        <w:p w:rsidR="00290CC1" w:rsidRDefault="0050150A" w:rsidP="0050150A">
          <w:pPr>
            <w:pStyle w:val="E8517D48D5E94EFA8022FBE57314EBC3"/>
          </w:pPr>
          <w:r w:rsidRPr="0037278C">
            <w:rPr>
              <w:rStyle w:val="Zstupntext"/>
            </w:rPr>
            <w:t>Vyberte položku.</w:t>
          </w:r>
        </w:p>
      </w:docPartBody>
    </w:docPart>
    <w:docPart>
      <w:docPartPr>
        <w:name w:val="36E068063653443EB8E3CCE4EB8111D0"/>
        <w:category>
          <w:name w:val="Všeobecné"/>
          <w:gallery w:val="placeholder"/>
        </w:category>
        <w:types>
          <w:type w:val="bbPlcHdr"/>
        </w:types>
        <w:behaviors>
          <w:behavior w:val="content"/>
        </w:behaviors>
        <w:guid w:val="{CED68FF6-D1B4-4E54-921B-0BE7B9430754}"/>
      </w:docPartPr>
      <w:docPartBody>
        <w:p w:rsidR="00290CC1" w:rsidRDefault="0050150A" w:rsidP="0050150A">
          <w:pPr>
            <w:pStyle w:val="36E068063653443EB8E3CCE4EB8111D0"/>
          </w:pPr>
          <w:r w:rsidRPr="0037278C">
            <w:rPr>
              <w:rStyle w:val="Zstupntext"/>
            </w:rPr>
            <w:t>Vyberte položku.</w:t>
          </w:r>
        </w:p>
      </w:docPartBody>
    </w:docPart>
    <w:docPart>
      <w:docPartPr>
        <w:name w:val="505FD14E21494403AF444800B60A997C"/>
        <w:category>
          <w:name w:val="Všeobecné"/>
          <w:gallery w:val="placeholder"/>
        </w:category>
        <w:types>
          <w:type w:val="bbPlcHdr"/>
        </w:types>
        <w:behaviors>
          <w:behavior w:val="content"/>
        </w:behaviors>
        <w:guid w:val="{AEA79434-6E57-4A2A-BA7D-DEED9409A5FE}"/>
      </w:docPartPr>
      <w:docPartBody>
        <w:p w:rsidR="00290CC1" w:rsidRDefault="0050150A" w:rsidP="0050150A">
          <w:pPr>
            <w:pStyle w:val="505FD14E21494403AF444800B60A997C"/>
          </w:pPr>
          <w:r w:rsidRPr="0037278C">
            <w:rPr>
              <w:rStyle w:val="Zstupntext"/>
            </w:rPr>
            <w:t>Vyberte položku.</w:t>
          </w:r>
        </w:p>
      </w:docPartBody>
    </w:docPart>
    <w:docPart>
      <w:docPartPr>
        <w:name w:val="B4D58D2816804C2B869E9AF02499F5F2"/>
        <w:category>
          <w:name w:val="Všeobecné"/>
          <w:gallery w:val="placeholder"/>
        </w:category>
        <w:types>
          <w:type w:val="bbPlcHdr"/>
        </w:types>
        <w:behaviors>
          <w:behavior w:val="content"/>
        </w:behaviors>
        <w:guid w:val="{61473FCD-2381-41E6-9FC7-E8DCD12F6126}"/>
      </w:docPartPr>
      <w:docPartBody>
        <w:p w:rsidR="00290CC1" w:rsidRDefault="0050150A" w:rsidP="0050150A">
          <w:pPr>
            <w:pStyle w:val="B4D58D2816804C2B869E9AF02499F5F2"/>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1F7A12"/>
    <w:rsid w:val="00290CC1"/>
    <w:rsid w:val="00323E19"/>
    <w:rsid w:val="00445D8A"/>
    <w:rsid w:val="00494082"/>
    <w:rsid w:val="004E7CA3"/>
    <w:rsid w:val="0050150A"/>
    <w:rsid w:val="00622977"/>
    <w:rsid w:val="006843A9"/>
    <w:rsid w:val="009E2DF4"/>
    <w:rsid w:val="00A37A8E"/>
    <w:rsid w:val="00AF3304"/>
    <w:rsid w:val="00B826FF"/>
    <w:rsid w:val="00C1634D"/>
    <w:rsid w:val="00C24B6F"/>
    <w:rsid w:val="00D35333"/>
    <w:rsid w:val="00E17FA5"/>
    <w:rsid w:val="00E435C1"/>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7D1162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0150A"/>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07EE7BCE34574679A46A3FA82ED7916A">
    <w:name w:val="07EE7BCE34574679A46A3FA82ED7916A"/>
    <w:rsid w:val="00C1634D"/>
  </w:style>
  <w:style w:type="paragraph" w:customStyle="1" w:styleId="99B65BB9567F4DFEB5AD25576F87E827">
    <w:name w:val="99B65BB9567F4DFEB5AD25576F87E827"/>
    <w:rsid w:val="00C1634D"/>
  </w:style>
  <w:style w:type="paragraph" w:customStyle="1" w:styleId="30C31F68BA8E4199BD02DFD9BE268BCD">
    <w:name w:val="30C31F68BA8E4199BD02DFD9BE268BCD"/>
    <w:rsid w:val="00C1634D"/>
  </w:style>
  <w:style w:type="paragraph" w:customStyle="1" w:styleId="B4CCD6A8CBFF4A0EB2C72E1F1CE38CCB">
    <w:name w:val="B4CCD6A8CBFF4A0EB2C72E1F1CE38CCB"/>
    <w:rsid w:val="00C1634D"/>
  </w:style>
  <w:style w:type="paragraph" w:customStyle="1" w:styleId="EF08B3E1741B490B94A28A24D1CF5A83">
    <w:name w:val="EF08B3E1741B490B94A28A24D1CF5A83"/>
    <w:rsid w:val="00C1634D"/>
  </w:style>
  <w:style w:type="paragraph" w:customStyle="1" w:styleId="8B3F096C4BB043F9ABA39F81E6FA1DA8">
    <w:name w:val="8B3F096C4BB043F9ABA39F81E6FA1DA8"/>
    <w:rsid w:val="00C1634D"/>
  </w:style>
  <w:style w:type="paragraph" w:customStyle="1" w:styleId="F3DBF35EE3EC486F912D092597DE4991">
    <w:name w:val="F3DBF35EE3EC486F912D092597DE4991"/>
    <w:rsid w:val="00C1634D"/>
  </w:style>
  <w:style w:type="paragraph" w:customStyle="1" w:styleId="F02B0B663E404FD196A101B22B8AE7D0">
    <w:name w:val="F02B0B663E404FD196A101B22B8AE7D0"/>
    <w:rsid w:val="00C1634D"/>
  </w:style>
  <w:style w:type="paragraph" w:customStyle="1" w:styleId="DBFF212048E44EA1A05E55F026833CFF">
    <w:name w:val="DBFF212048E44EA1A05E55F026833CFF"/>
    <w:rsid w:val="00C1634D"/>
  </w:style>
  <w:style w:type="paragraph" w:customStyle="1" w:styleId="B8B5D1448FC34D7AA71F9B4D63A17C9F">
    <w:name w:val="B8B5D1448FC34D7AA71F9B4D63A17C9F"/>
    <w:rsid w:val="00C1634D"/>
  </w:style>
  <w:style w:type="paragraph" w:customStyle="1" w:styleId="C9F5FA7C628A473EBFBFD994AABBF670">
    <w:name w:val="C9F5FA7C628A473EBFBFD994AABBF670"/>
    <w:rsid w:val="00D35333"/>
    <w:pPr>
      <w:spacing w:after="160" w:line="259" w:lineRule="auto"/>
    </w:pPr>
  </w:style>
  <w:style w:type="paragraph" w:customStyle="1" w:styleId="30191B9783F4420FB5A0356327924358">
    <w:name w:val="30191B9783F4420FB5A0356327924358"/>
    <w:rsid w:val="00B826FF"/>
    <w:pPr>
      <w:spacing w:after="160" w:line="259" w:lineRule="auto"/>
    </w:pPr>
  </w:style>
  <w:style w:type="paragraph" w:customStyle="1" w:styleId="C86CDBBDD1CE440F9675269F7ABA48F0">
    <w:name w:val="C86CDBBDD1CE440F9675269F7ABA48F0"/>
    <w:rsid w:val="00B826FF"/>
    <w:pPr>
      <w:spacing w:after="160" w:line="259" w:lineRule="auto"/>
    </w:pPr>
  </w:style>
  <w:style w:type="paragraph" w:customStyle="1" w:styleId="62A4B8961AB14ACEA61D1545AB652C20">
    <w:name w:val="62A4B8961AB14ACEA61D1545AB652C20"/>
    <w:rsid w:val="00C24B6F"/>
    <w:pPr>
      <w:spacing w:after="160" w:line="259" w:lineRule="auto"/>
    </w:pPr>
  </w:style>
  <w:style w:type="paragraph" w:customStyle="1" w:styleId="ECAF0CE8DF5E40668EE1701DF1C2E14D">
    <w:name w:val="ECAF0CE8DF5E40668EE1701DF1C2E14D"/>
    <w:rsid w:val="00C24B6F"/>
    <w:pPr>
      <w:spacing w:after="160" w:line="259" w:lineRule="auto"/>
    </w:pPr>
  </w:style>
  <w:style w:type="paragraph" w:customStyle="1" w:styleId="B0F30E7E1AB74C71966D023416D59A66">
    <w:name w:val="B0F30E7E1AB74C71966D023416D59A66"/>
    <w:rsid w:val="00C24B6F"/>
    <w:pPr>
      <w:spacing w:after="160" w:line="259" w:lineRule="auto"/>
    </w:pPr>
  </w:style>
  <w:style w:type="paragraph" w:customStyle="1" w:styleId="B856FEE51E294E678C766DEAD3B751A8">
    <w:name w:val="B856FEE51E294E678C766DEAD3B751A8"/>
    <w:rsid w:val="00C24B6F"/>
    <w:pPr>
      <w:spacing w:after="160" w:line="259" w:lineRule="auto"/>
    </w:pPr>
  </w:style>
  <w:style w:type="paragraph" w:customStyle="1" w:styleId="E803A01457274F64A9B2877F5F635A35">
    <w:name w:val="E803A01457274F64A9B2877F5F635A35"/>
    <w:rsid w:val="00C24B6F"/>
    <w:pPr>
      <w:spacing w:after="160" w:line="259" w:lineRule="auto"/>
    </w:pPr>
  </w:style>
  <w:style w:type="paragraph" w:customStyle="1" w:styleId="CE01232579F3436EB0B0D9D3B771D15B">
    <w:name w:val="CE01232579F3436EB0B0D9D3B771D15B"/>
    <w:rsid w:val="00C24B6F"/>
    <w:pPr>
      <w:spacing w:after="160" w:line="259" w:lineRule="auto"/>
    </w:pPr>
  </w:style>
  <w:style w:type="paragraph" w:customStyle="1" w:styleId="7C897C4BC9D94061B404A48FCF690441">
    <w:name w:val="7C897C4BC9D94061B404A48FCF690441"/>
    <w:rsid w:val="00C24B6F"/>
    <w:pPr>
      <w:spacing w:after="160" w:line="259" w:lineRule="auto"/>
    </w:pPr>
  </w:style>
  <w:style w:type="paragraph" w:customStyle="1" w:styleId="422D4058F0634B379326038B3A34D078">
    <w:name w:val="422D4058F0634B379326038B3A34D078"/>
    <w:rsid w:val="00C24B6F"/>
    <w:pPr>
      <w:spacing w:after="160" w:line="259" w:lineRule="auto"/>
    </w:pPr>
  </w:style>
  <w:style w:type="paragraph" w:customStyle="1" w:styleId="2CC85CDD8731464B8B674D05C149E998">
    <w:name w:val="2CC85CDD8731464B8B674D05C149E998"/>
    <w:rsid w:val="00C24B6F"/>
    <w:pPr>
      <w:spacing w:after="160" w:line="259" w:lineRule="auto"/>
    </w:pPr>
  </w:style>
  <w:style w:type="paragraph" w:customStyle="1" w:styleId="93A3C86A9CA942EDACC2872F6CD01487">
    <w:name w:val="93A3C86A9CA942EDACC2872F6CD01487"/>
    <w:rsid w:val="00C24B6F"/>
    <w:pPr>
      <w:spacing w:after="160" w:line="259" w:lineRule="auto"/>
    </w:pPr>
  </w:style>
  <w:style w:type="paragraph" w:customStyle="1" w:styleId="1141739C60CA47CB8037827A694B8A9B">
    <w:name w:val="1141739C60CA47CB8037827A694B8A9B"/>
    <w:rsid w:val="00C24B6F"/>
    <w:pPr>
      <w:spacing w:after="160" w:line="259" w:lineRule="auto"/>
    </w:pPr>
  </w:style>
  <w:style w:type="paragraph" w:customStyle="1" w:styleId="816ED5B0A155472EA8885E3497ECBF99">
    <w:name w:val="816ED5B0A155472EA8885E3497ECBF99"/>
    <w:rsid w:val="00C24B6F"/>
    <w:pPr>
      <w:spacing w:after="160" w:line="259" w:lineRule="auto"/>
    </w:pPr>
  </w:style>
  <w:style w:type="paragraph" w:customStyle="1" w:styleId="79807CD9CF9E4474A79CD0BADAB07269">
    <w:name w:val="79807CD9CF9E4474A79CD0BADAB07269"/>
    <w:rsid w:val="00C24B6F"/>
    <w:pPr>
      <w:spacing w:after="160" w:line="259" w:lineRule="auto"/>
    </w:pPr>
  </w:style>
  <w:style w:type="paragraph" w:customStyle="1" w:styleId="A2AFB4EB381145E8A2131587D825CF94">
    <w:name w:val="A2AFB4EB381145E8A2131587D825CF94"/>
    <w:rsid w:val="00C24B6F"/>
    <w:pPr>
      <w:spacing w:after="160" w:line="259" w:lineRule="auto"/>
    </w:pPr>
  </w:style>
  <w:style w:type="paragraph" w:customStyle="1" w:styleId="FA07865046804188AB72094253917EF1">
    <w:name w:val="FA07865046804188AB72094253917EF1"/>
    <w:rsid w:val="00C24B6F"/>
    <w:pPr>
      <w:spacing w:after="160" w:line="259" w:lineRule="auto"/>
    </w:pPr>
  </w:style>
  <w:style w:type="paragraph" w:customStyle="1" w:styleId="665A34F96F6443F59D3DD58883C30E94">
    <w:name w:val="665A34F96F6443F59D3DD58883C30E94"/>
    <w:rsid w:val="00C24B6F"/>
    <w:pPr>
      <w:spacing w:after="160" w:line="259" w:lineRule="auto"/>
    </w:pPr>
  </w:style>
  <w:style w:type="paragraph" w:customStyle="1" w:styleId="89D5ADC2194246859D958A11C92C6B47">
    <w:name w:val="89D5ADC2194246859D958A11C92C6B47"/>
    <w:rsid w:val="00C24B6F"/>
    <w:pPr>
      <w:spacing w:after="160" w:line="259" w:lineRule="auto"/>
    </w:pPr>
  </w:style>
  <w:style w:type="paragraph" w:customStyle="1" w:styleId="0D639BD7756A45019F006CE97BCE173E">
    <w:name w:val="0D639BD7756A45019F006CE97BCE173E"/>
    <w:rsid w:val="00C24B6F"/>
    <w:pPr>
      <w:spacing w:after="160" w:line="259" w:lineRule="auto"/>
    </w:pPr>
  </w:style>
  <w:style w:type="paragraph" w:customStyle="1" w:styleId="C3C7F8506C1846A5950B50295737C7A0">
    <w:name w:val="C3C7F8506C1846A5950B50295737C7A0"/>
    <w:rsid w:val="00C24B6F"/>
    <w:pPr>
      <w:spacing w:after="160" w:line="259" w:lineRule="auto"/>
    </w:pPr>
  </w:style>
  <w:style w:type="paragraph" w:customStyle="1" w:styleId="D0376F7EE35149A2A89AE956CBE3DE7A">
    <w:name w:val="D0376F7EE35149A2A89AE956CBE3DE7A"/>
    <w:rsid w:val="00C24B6F"/>
    <w:pPr>
      <w:spacing w:after="160" w:line="259" w:lineRule="auto"/>
    </w:pPr>
  </w:style>
  <w:style w:type="paragraph" w:customStyle="1" w:styleId="4CC668C047334DB39B641B2EF8587442">
    <w:name w:val="4CC668C047334DB39B641B2EF8587442"/>
    <w:rsid w:val="00C24B6F"/>
    <w:pPr>
      <w:spacing w:after="160" w:line="259" w:lineRule="auto"/>
    </w:pPr>
  </w:style>
  <w:style w:type="paragraph" w:customStyle="1" w:styleId="6C4FDB98A80744758A4CD945FCBAEC66">
    <w:name w:val="6C4FDB98A80744758A4CD945FCBAEC66"/>
    <w:rsid w:val="00C24B6F"/>
    <w:pPr>
      <w:spacing w:after="160" w:line="259" w:lineRule="auto"/>
    </w:pPr>
  </w:style>
  <w:style w:type="paragraph" w:customStyle="1" w:styleId="358A6BC1E7274DE5B891B547E6B48FE4">
    <w:name w:val="358A6BC1E7274DE5B891B547E6B48FE4"/>
    <w:rsid w:val="00C24B6F"/>
    <w:pPr>
      <w:spacing w:after="160" w:line="259" w:lineRule="auto"/>
    </w:pPr>
  </w:style>
  <w:style w:type="paragraph" w:customStyle="1" w:styleId="708C664E21084A6880B01B1540DBB05A">
    <w:name w:val="708C664E21084A6880B01B1540DBB05A"/>
    <w:rsid w:val="00C24B6F"/>
    <w:pPr>
      <w:spacing w:after="160" w:line="259" w:lineRule="auto"/>
    </w:pPr>
  </w:style>
  <w:style w:type="paragraph" w:customStyle="1" w:styleId="AB773B5033CD444EB9A24020FC9238E2">
    <w:name w:val="AB773B5033CD444EB9A24020FC9238E2"/>
    <w:rsid w:val="00C24B6F"/>
    <w:pPr>
      <w:spacing w:after="160" w:line="259" w:lineRule="auto"/>
    </w:pPr>
  </w:style>
  <w:style w:type="paragraph" w:customStyle="1" w:styleId="B150F118D0A54B65956D5E7DDD34BFC0">
    <w:name w:val="B150F118D0A54B65956D5E7DDD34BFC0"/>
    <w:rsid w:val="00C24B6F"/>
    <w:pPr>
      <w:spacing w:after="160" w:line="259" w:lineRule="auto"/>
    </w:pPr>
  </w:style>
  <w:style w:type="paragraph" w:customStyle="1" w:styleId="BD9A5241163F4E1D8B8708A356165990">
    <w:name w:val="BD9A5241163F4E1D8B8708A356165990"/>
    <w:rsid w:val="00C24B6F"/>
    <w:pPr>
      <w:spacing w:after="160" w:line="259" w:lineRule="auto"/>
    </w:pPr>
  </w:style>
  <w:style w:type="paragraph" w:customStyle="1" w:styleId="E9A99351AE074DF5A24B1FA1FCC744A8">
    <w:name w:val="E9A99351AE074DF5A24B1FA1FCC744A8"/>
    <w:rsid w:val="00C24B6F"/>
    <w:pPr>
      <w:spacing w:after="160" w:line="259" w:lineRule="auto"/>
    </w:pPr>
  </w:style>
  <w:style w:type="paragraph" w:customStyle="1" w:styleId="BE68E70A8E6048429E38B2AF49C8D8AF">
    <w:name w:val="BE68E70A8E6048429E38B2AF49C8D8AF"/>
    <w:rsid w:val="00C24B6F"/>
    <w:pPr>
      <w:spacing w:after="160" w:line="259" w:lineRule="auto"/>
    </w:pPr>
  </w:style>
  <w:style w:type="paragraph" w:customStyle="1" w:styleId="F3697F1C93854414BD856F6A3F7AA4B2">
    <w:name w:val="F3697F1C93854414BD856F6A3F7AA4B2"/>
    <w:rsid w:val="00C24B6F"/>
    <w:pPr>
      <w:spacing w:after="160" w:line="259" w:lineRule="auto"/>
    </w:pPr>
  </w:style>
  <w:style w:type="paragraph" w:customStyle="1" w:styleId="493133E5B52B43C296C16E32B67293BD">
    <w:name w:val="493133E5B52B43C296C16E32B67293BD"/>
    <w:rsid w:val="00C24B6F"/>
    <w:pPr>
      <w:spacing w:after="160" w:line="259" w:lineRule="auto"/>
    </w:pPr>
  </w:style>
  <w:style w:type="paragraph" w:customStyle="1" w:styleId="0AC0B865F42A4C2CAD9EDE2ED5CBB264">
    <w:name w:val="0AC0B865F42A4C2CAD9EDE2ED5CBB264"/>
    <w:rsid w:val="00C24B6F"/>
    <w:pPr>
      <w:spacing w:after="160" w:line="259" w:lineRule="auto"/>
    </w:pPr>
  </w:style>
  <w:style w:type="paragraph" w:customStyle="1" w:styleId="2DEFA3BC752449C2B186CB7698E6D4B4">
    <w:name w:val="2DEFA3BC752449C2B186CB7698E6D4B4"/>
    <w:rsid w:val="00C24B6F"/>
    <w:pPr>
      <w:spacing w:after="160" w:line="259" w:lineRule="auto"/>
    </w:pPr>
  </w:style>
  <w:style w:type="paragraph" w:customStyle="1" w:styleId="5F03B40C86714ECBA421EEFCDA7AC747">
    <w:name w:val="5F03B40C86714ECBA421EEFCDA7AC747"/>
    <w:rsid w:val="00C24B6F"/>
    <w:pPr>
      <w:spacing w:after="160" w:line="259" w:lineRule="auto"/>
    </w:pPr>
  </w:style>
  <w:style w:type="paragraph" w:customStyle="1" w:styleId="5CD004433D0449B8854B7F72AB2BF855">
    <w:name w:val="5CD004433D0449B8854B7F72AB2BF855"/>
    <w:rsid w:val="00C24B6F"/>
    <w:pPr>
      <w:spacing w:after="160" w:line="259" w:lineRule="auto"/>
    </w:pPr>
  </w:style>
  <w:style w:type="paragraph" w:customStyle="1" w:styleId="ECF9EE2247154FBE905FC45F7259D50C">
    <w:name w:val="ECF9EE2247154FBE905FC45F7259D50C"/>
    <w:rsid w:val="00C24B6F"/>
    <w:pPr>
      <w:spacing w:after="160" w:line="259" w:lineRule="auto"/>
    </w:pPr>
  </w:style>
  <w:style w:type="paragraph" w:customStyle="1" w:styleId="64E11351FB4741D9852F2BDF18EB6FAC">
    <w:name w:val="64E11351FB4741D9852F2BDF18EB6FAC"/>
    <w:rsid w:val="00C24B6F"/>
    <w:pPr>
      <w:spacing w:after="160" w:line="259" w:lineRule="auto"/>
    </w:pPr>
  </w:style>
  <w:style w:type="paragraph" w:customStyle="1" w:styleId="771287EFEDBF45349B625F0095AFA5E5">
    <w:name w:val="771287EFEDBF45349B625F0095AFA5E5"/>
    <w:rsid w:val="00C24B6F"/>
    <w:pPr>
      <w:spacing w:after="160" w:line="259" w:lineRule="auto"/>
    </w:pPr>
  </w:style>
  <w:style w:type="paragraph" w:customStyle="1" w:styleId="87DB3AC3CB7B494AB21078179DF3A25E">
    <w:name w:val="87DB3AC3CB7B494AB21078179DF3A25E"/>
    <w:rsid w:val="00C24B6F"/>
    <w:pPr>
      <w:spacing w:after="160" w:line="259" w:lineRule="auto"/>
    </w:pPr>
  </w:style>
  <w:style w:type="paragraph" w:customStyle="1" w:styleId="D67112FC9D0A4A078B7F8A2E7B973B2B">
    <w:name w:val="D67112FC9D0A4A078B7F8A2E7B973B2B"/>
    <w:rsid w:val="00C24B6F"/>
    <w:pPr>
      <w:spacing w:after="160" w:line="259" w:lineRule="auto"/>
    </w:pPr>
  </w:style>
  <w:style w:type="paragraph" w:customStyle="1" w:styleId="B29513C98D2B4DD2BFFC1A121E53F08C">
    <w:name w:val="B29513C98D2B4DD2BFFC1A121E53F08C"/>
    <w:rsid w:val="00C24B6F"/>
    <w:pPr>
      <w:spacing w:after="160" w:line="259" w:lineRule="auto"/>
    </w:pPr>
  </w:style>
  <w:style w:type="paragraph" w:customStyle="1" w:styleId="892855B57FBE40DEA8AD4016885B1AA8">
    <w:name w:val="892855B57FBE40DEA8AD4016885B1AA8"/>
    <w:rsid w:val="00C24B6F"/>
    <w:pPr>
      <w:spacing w:after="160" w:line="259" w:lineRule="auto"/>
    </w:pPr>
  </w:style>
  <w:style w:type="paragraph" w:customStyle="1" w:styleId="6F7E6CAB3FD7487CB2A0104454E556CD">
    <w:name w:val="6F7E6CAB3FD7487CB2A0104454E556CD"/>
    <w:rsid w:val="00C24B6F"/>
    <w:pPr>
      <w:spacing w:after="160" w:line="259" w:lineRule="auto"/>
    </w:pPr>
  </w:style>
  <w:style w:type="paragraph" w:customStyle="1" w:styleId="48A8B937D6EE4CC38D1ECF097EEE4E78">
    <w:name w:val="48A8B937D6EE4CC38D1ECF097EEE4E78"/>
    <w:rsid w:val="00C24B6F"/>
    <w:pPr>
      <w:spacing w:after="160" w:line="259" w:lineRule="auto"/>
    </w:pPr>
  </w:style>
  <w:style w:type="paragraph" w:customStyle="1" w:styleId="BC9CA8D5D7824FCCB59E7E462AA06E2A">
    <w:name w:val="BC9CA8D5D7824FCCB59E7E462AA06E2A"/>
    <w:rsid w:val="0050150A"/>
    <w:pPr>
      <w:spacing w:after="160" w:line="259" w:lineRule="auto"/>
    </w:pPr>
  </w:style>
  <w:style w:type="paragraph" w:customStyle="1" w:styleId="E423EF9264CE40518B8FFDD92FBA4C63">
    <w:name w:val="E423EF9264CE40518B8FFDD92FBA4C63"/>
    <w:rsid w:val="0050150A"/>
    <w:pPr>
      <w:spacing w:after="160" w:line="259" w:lineRule="auto"/>
    </w:pPr>
  </w:style>
  <w:style w:type="paragraph" w:customStyle="1" w:styleId="88AC4C075BB54BF09EF6A10A2E2F1F2F">
    <w:name w:val="88AC4C075BB54BF09EF6A10A2E2F1F2F"/>
    <w:rsid w:val="0050150A"/>
    <w:pPr>
      <w:spacing w:after="160" w:line="259" w:lineRule="auto"/>
    </w:pPr>
  </w:style>
  <w:style w:type="paragraph" w:customStyle="1" w:styleId="951ADE0D186A4E9FA164CACD30DA13B9">
    <w:name w:val="951ADE0D186A4E9FA164CACD30DA13B9"/>
    <w:rsid w:val="0050150A"/>
    <w:pPr>
      <w:spacing w:after="160" w:line="259" w:lineRule="auto"/>
    </w:pPr>
  </w:style>
  <w:style w:type="paragraph" w:customStyle="1" w:styleId="6930691040E849BE9D1ACE8BDADD44F5">
    <w:name w:val="6930691040E849BE9D1ACE8BDADD44F5"/>
    <w:rsid w:val="0050150A"/>
    <w:pPr>
      <w:spacing w:after="160" w:line="259" w:lineRule="auto"/>
    </w:pPr>
  </w:style>
  <w:style w:type="paragraph" w:customStyle="1" w:styleId="8884895B731846878B9C6901407D431E">
    <w:name w:val="8884895B731846878B9C6901407D431E"/>
    <w:rsid w:val="0050150A"/>
    <w:pPr>
      <w:spacing w:after="160" w:line="259" w:lineRule="auto"/>
    </w:pPr>
  </w:style>
  <w:style w:type="paragraph" w:customStyle="1" w:styleId="2A668B35E14F466E964BE7B4060426B6">
    <w:name w:val="2A668B35E14F466E964BE7B4060426B6"/>
    <w:rsid w:val="0050150A"/>
    <w:pPr>
      <w:spacing w:after="160" w:line="259" w:lineRule="auto"/>
    </w:pPr>
  </w:style>
  <w:style w:type="paragraph" w:customStyle="1" w:styleId="5D1C84265A2B4D43BC62E06B7C5CBE50">
    <w:name w:val="5D1C84265A2B4D43BC62E06B7C5CBE50"/>
    <w:rsid w:val="0050150A"/>
    <w:pPr>
      <w:spacing w:after="160" w:line="259" w:lineRule="auto"/>
    </w:pPr>
  </w:style>
  <w:style w:type="paragraph" w:customStyle="1" w:styleId="E8517D48D5E94EFA8022FBE57314EBC3">
    <w:name w:val="E8517D48D5E94EFA8022FBE57314EBC3"/>
    <w:rsid w:val="0050150A"/>
    <w:pPr>
      <w:spacing w:after="160" w:line="259" w:lineRule="auto"/>
    </w:pPr>
  </w:style>
  <w:style w:type="paragraph" w:customStyle="1" w:styleId="36E068063653443EB8E3CCE4EB8111D0">
    <w:name w:val="36E068063653443EB8E3CCE4EB8111D0"/>
    <w:rsid w:val="0050150A"/>
    <w:pPr>
      <w:spacing w:after="160" w:line="259" w:lineRule="auto"/>
    </w:pPr>
  </w:style>
  <w:style w:type="paragraph" w:customStyle="1" w:styleId="505FD14E21494403AF444800B60A997C">
    <w:name w:val="505FD14E21494403AF444800B60A997C"/>
    <w:rsid w:val="0050150A"/>
    <w:pPr>
      <w:spacing w:after="160" w:line="259" w:lineRule="auto"/>
    </w:pPr>
  </w:style>
  <w:style w:type="paragraph" w:customStyle="1" w:styleId="B4D58D2816804C2B869E9AF02499F5F2">
    <w:name w:val="B4D58D2816804C2B869E9AF02499F5F2"/>
    <w:rsid w:val="0050150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442E0-5D8D-492A-B118-ED12E2BA50DE}">
  <ds:schemaRefs>
    <ds:schemaRef ds:uri="http://purl.org/dc/dcmitype/"/>
    <ds:schemaRef ds:uri="http://purl.org/dc/terms/"/>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446C80A-E5A6-460A-A4EC-F4E9B9275CA9}">
  <ds:schemaRefs>
    <ds:schemaRef ds:uri="http://schemas.microsoft.com/sharepoint/v3/contenttype/forms"/>
  </ds:schemaRefs>
</ds:datastoreItem>
</file>

<file path=customXml/itemProps3.xml><?xml version="1.0" encoding="utf-8"?>
<ds:datastoreItem xmlns:ds="http://schemas.openxmlformats.org/officeDocument/2006/customXml" ds:itemID="{63FDB3DB-7710-48C8-9B60-766A61826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238C0E5-AE28-4A9A-AC2A-7EB4B576C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8</Pages>
  <Words>1165</Words>
  <Characters>6644</Characters>
  <Application>Microsoft Office Word</Application>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Miruška Hrabčáková</cp:lastModifiedBy>
  <cp:revision>30</cp:revision>
  <cp:lastPrinted>2015-10-14T08:15:00Z</cp:lastPrinted>
  <dcterms:created xsi:type="dcterms:W3CDTF">2015-10-14T08:48:00Z</dcterms:created>
  <dcterms:modified xsi:type="dcterms:W3CDTF">2018-12-12T07:52:00Z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